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CDC" w:rsidRDefault="00764CDC" w:rsidP="005D627F">
      <w:pPr>
        <w:spacing w:after="0" w:line="240" w:lineRule="auto"/>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w:t>
        </w:r>
      </w:ins>
    </w:p>
    <w:p w:rsidR="00764CDC" w:rsidRDefault="00764CDC" w:rsidP="005D627F">
      <w:pPr>
        <w:spacing w:after="0" w:line="240" w:lineRule="auto"/>
        <w:rPr>
          <w:ins w:id="3" w:author="Author"/>
          <w:rFonts w:ascii="Times New Roman" w:eastAsia="Times New Roman" w:hAnsi="Times New Roman" w:cs="Times New Roman"/>
          <w:b/>
          <w:sz w:val="20"/>
          <w:szCs w:val="20"/>
          <w:lang w:val="en-GB" w:eastAsia="es-ES"/>
        </w:rPr>
      </w:pPr>
    </w:p>
    <w:p w:rsidR="005D627F" w:rsidRPr="003E24EC" w:rsidRDefault="005D627F" w:rsidP="005D627F">
      <w:pPr>
        <w:spacing w:after="0" w:line="240" w:lineRule="auto"/>
        <w:rPr>
          <w:rFonts w:ascii="Times New Roman" w:eastAsia="Times New Roman" w:hAnsi="Times New Roman" w:cs="Times New Roman"/>
          <w:b/>
          <w:sz w:val="20"/>
          <w:szCs w:val="20"/>
          <w:lang w:val="en-GB" w:eastAsia="es-ES"/>
        </w:rPr>
      </w:pPr>
      <w:r w:rsidRPr="003E24EC">
        <w:rPr>
          <w:rFonts w:ascii="Times New Roman" w:eastAsia="Times New Roman" w:hAnsi="Times New Roman" w:cs="Times New Roman"/>
          <w:b/>
          <w:sz w:val="20"/>
          <w:szCs w:val="20"/>
          <w:lang w:val="en-GB" w:eastAsia="es-ES"/>
        </w:rPr>
        <w:t xml:space="preserve">S.26.07. - Solvency Capital Requirement – Simplifications  </w:t>
      </w:r>
    </w:p>
    <w:p w:rsidR="005D627F" w:rsidRPr="003E24EC" w:rsidRDefault="005D627F" w:rsidP="005D627F">
      <w:pPr>
        <w:spacing w:after="0" w:line="240" w:lineRule="auto"/>
        <w:rPr>
          <w:rFonts w:ascii="Times New Roman" w:eastAsia="Times New Roman" w:hAnsi="Times New Roman" w:cs="Times New Roman"/>
          <w:sz w:val="20"/>
          <w:szCs w:val="20"/>
          <w:lang w:val="en-GB" w:eastAsia="es-ES"/>
        </w:rPr>
      </w:pPr>
    </w:p>
    <w:p w:rsidR="005D627F" w:rsidRPr="003E24EC" w:rsidRDefault="005D627F" w:rsidP="005D627F">
      <w:pPr>
        <w:spacing w:after="0" w:line="240" w:lineRule="auto"/>
        <w:rPr>
          <w:rFonts w:ascii="Times New Roman" w:eastAsia="Times New Roman" w:hAnsi="Times New Roman" w:cs="Times New Roman"/>
          <w:b/>
          <w:sz w:val="20"/>
          <w:szCs w:val="20"/>
          <w:lang w:val="en-GB" w:eastAsia="es-ES"/>
        </w:rPr>
      </w:pPr>
      <w:r w:rsidRPr="003E24EC">
        <w:rPr>
          <w:rFonts w:ascii="Times New Roman" w:eastAsia="Times New Roman" w:hAnsi="Times New Roman" w:cs="Times New Roman"/>
          <w:b/>
          <w:sz w:val="20"/>
          <w:szCs w:val="20"/>
          <w:lang w:val="en-GB" w:eastAsia="es-ES"/>
        </w:rPr>
        <w:t xml:space="preserve">General comments: </w:t>
      </w:r>
    </w:p>
    <w:p w:rsidR="005D627F" w:rsidRPr="003E24EC" w:rsidRDefault="005D627F" w:rsidP="005D627F">
      <w:pPr>
        <w:spacing w:after="0" w:line="240" w:lineRule="auto"/>
        <w:rPr>
          <w:rFonts w:ascii="Times New Roman" w:eastAsia="Times New Roman" w:hAnsi="Times New Roman" w:cs="Times New Roman"/>
          <w:sz w:val="20"/>
          <w:szCs w:val="20"/>
          <w:lang w:val="en-GB" w:eastAsia="es-ES"/>
        </w:rPr>
      </w:pPr>
    </w:p>
    <w:p w:rsidR="005D627F" w:rsidRPr="003E24EC" w:rsidRDefault="005D627F" w:rsidP="005D627F">
      <w:pPr>
        <w:spacing w:after="0" w:line="240" w:lineRule="auto"/>
        <w:jc w:val="both"/>
        <w:rPr>
          <w:rFonts w:ascii="Times New Roman" w:eastAsia="Times New Roman" w:hAnsi="Times New Roman" w:cs="Times New Roman"/>
          <w:sz w:val="20"/>
          <w:szCs w:val="20"/>
          <w:lang w:val="en-GB" w:eastAsia="es-ES"/>
        </w:rPr>
      </w:pPr>
      <w:r w:rsidRPr="003E24EC">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D627F" w:rsidRPr="003E24EC" w:rsidRDefault="005D627F" w:rsidP="005D627F">
      <w:pPr>
        <w:spacing w:after="0" w:line="240" w:lineRule="auto"/>
        <w:jc w:val="both"/>
        <w:rPr>
          <w:rFonts w:ascii="Times New Roman" w:eastAsia="Times New Roman" w:hAnsi="Times New Roman" w:cs="Times New Roman"/>
          <w:sz w:val="20"/>
          <w:szCs w:val="20"/>
          <w:lang w:val="en-GB" w:eastAsia="es-ES"/>
        </w:rPr>
      </w:pPr>
    </w:p>
    <w:p w:rsidR="005D627F" w:rsidRPr="003E24EC" w:rsidRDefault="005D627F" w:rsidP="005D627F">
      <w:pPr>
        <w:jc w:val="both"/>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This annex relates to annual submission of information for individual entities, ring fenced-funds, matching </w:t>
      </w:r>
      <w:r w:rsidR="00426CD7" w:rsidRPr="003E24EC">
        <w:rPr>
          <w:rFonts w:ascii="Times New Roman" w:hAnsi="Times New Roman" w:cs="Times New Roman"/>
          <w:sz w:val="20"/>
          <w:szCs w:val="20"/>
          <w:lang w:val="en-GB"/>
        </w:rPr>
        <w:t xml:space="preserve">adjustment </w:t>
      </w:r>
      <w:r w:rsidRPr="003E24EC">
        <w:rPr>
          <w:rFonts w:ascii="Times New Roman" w:hAnsi="Times New Roman" w:cs="Times New Roman"/>
          <w:sz w:val="20"/>
          <w:szCs w:val="20"/>
          <w:lang w:val="en-GB"/>
        </w:rPr>
        <w:t>portfolios and remaining part.</w:t>
      </w:r>
    </w:p>
    <w:p w:rsidR="005D627F" w:rsidRPr="003E24EC" w:rsidRDefault="005D627F" w:rsidP="005D627F">
      <w:pPr>
        <w:jc w:val="both"/>
        <w:rPr>
          <w:rFonts w:ascii="Times New Roman" w:hAnsi="Times New Roman" w:cs="Times New Roman"/>
          <w:sz w:val="20"/>
          <w:szCs w:val="20"/>
          <w:lang w:val="en-GB"/>
        </w:rPr>
      </w:pPr>
      <w:proofErr w:type="gramStart"/>
      <w:r w:rsidRPr="003E24EC">
        <w:rPr>
          <w:rFonts w:ascii="Times New Roman" w:hAnsi="Times New Roman" w:cs="Times New Roman"/>
          <w:sz w:val="20"/>
          <w:szCs w:val="20"/>
          <w:lang w:val="en-GB"/>
        </w:rPr>
        <w:t>T</w:t>
      </w:r>
      <w:del w:id="4" w:author="Author">
        <w:r w:rsidRPr="003E24EC" w:rsidDel="00764CDC">
          <w:rPr>
            <w:rFonts w:ascii="Times New Roman" w:hAnsi="Times New Roman" w:cs="Times New Roman"/>
            <w:sz w:val="20"/>
            <w:szCs w:val="20"/>
            <w:lang w:val="en-GB"/>
          </w:rPr>
          <w:delText>he variant</w:delText>
        </w:r>
      </w:del>
      <w:ins w:id="5" w:author="Author">
        <w:r w:rsidR="00764CDC">
          <w:rPr>
            <w:rFonts w:ascii="Times New Roman" w:hAnsi="Times New Roman" w:cs="Times New Roman"/>
            <w:sz w:val="20"/>
            <w:szCs w:val="20"/>
            <w:lang w:val="en-GB"/>
          </w:rPr>
          <w:t>emplate</w:t>
        </w:r>
      </w:ins>
      <w:r w:rsidRPr="003E24EC">
        <w:rPr>
          <w:rFonts w:ascii="Times New Roman" w:hAnsi="Times New Roman" w:cs="Times New Roman"/>
          <w:sz w:val="20"/>
          <w:szCs w:val="20"/>
          <w:lang w:val="en-GB"/>
        </w:rPr>
        <w:t xml:space="preserve"> S</w:t>
      </w:r>
      <w:ins w:id="6" w:author="Author">
        <w:r w:rsidR="00764CDC">
          <w:rPr>
            <w:rFonts w:ascii="Times New Roman" w:hAnsi="Times New Roman" w:cs="Times New Roman"/>
            <w:sz w:val="20"/>
            <w:szCs w:val="20"/>
            <w:lang w:val="en-GB"/>
          </w:rPr>
          <w:t>R</w:t>
        </w:r>
      </w:ins>
      <w:r w:rsidRPr="003E24EC">
        <w:rPr>
          <w:rFonts w:ascii="Times New Roman" w:hAnsi="Times New Roman" w:cs="Times New Roman"/>
          <w:sz w:val="20"/>
          <w:szCs w:val="20"/>
          <w:lang w:val="en-GB"/>
        </w:rPr>
        <w:t>.26.07.</w:t>
      </w:r>
      <w:proofErr w:type="gramEnd"/>
      <w:del w:id="7" w:author="Author">
        <w:r w:rsidRPr="003E24EC" w:rsidDel="00764CDC">
          <w:rPr>
            <w:rFonts w:ascii="Times New Roman" w:hAnsi="Times New Roman" w:cs="Times New Roman"/>
            <w:sz w:val="20"/>
            <w:szCs w:val="20"/>
            <w:lang w:val="en-GB"/>
          </w:rPr>
          <w:delText>l</w:delText>
        </w:r>
      </w:del>
      <w:ins w:id="8" w:author="Author">
        <w:r w:rsidR="00764CDC">
          <w:rPr>
            <w:rFonts w:ascii="Times New Roman" w:hAnsi="Times New Roman" w:cs="Times New Roman"/>
            <w:sz w:val="20"/>
            <w:szCs w:val="20"/>
            <w:lang w:val="en-GB"/>
          </w:rPr>
          <w:t>01</w:t>
        </w:r>
      </w:ins>
      <w:r w:rsidRPr="003E24EC">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tbl>
      <w:tblPr>
        <w:tblStyle w:val="TableGrid"/>
        <w:tblW w:w="0" w:type="auto"/>
        <w:tblLook w:val="04A0" w:firstRow="1" w:lastRow="0" w:firstColumn="1" w:lastColumn="0" w:noHBand="0" w:noVBand="1"/>
      </w:tblPr>
      <w:tblGrid>
        <w:gridCol w:w="1262"/>
        <w:gridCol w:w="113"/>
        <w:gridCol w:w="2297"/>
        <w:gridCol w:w="4955"/>
      </w:tblGrid>
      <w:tr w:rsidR="005D627F" w:rsidRPr="003E24EC" w:rsidTr="005D627F">
        <w:tc>
          <w:tcPr>
            <w:tcW w:w="1375" w:type="dxa"/>
            <w:gridSpan w:val="2"/>
          </w:tcPr>
          <w:p w:rsidR="005D627F" w:rsidRPr="003E24EC" w:rsidRDefault="005D627F" w:rsidP="005D627F">
            <w:pPr>
              <w:jc w:val="center"/>
              <w:rPr>
                <w:rFonts w:ascii="Times New Roman" w:hAnsi="Times New Roman" w:cs="Times New Roman"/>
                <w:sz w:val="20"/>
                <w:szCs w:val="20"/>
                <w:lang w:val="en-GB"/>
              </w:rPr>
            </w:pPr>
          </w:p>
        </w:tc>
        <w:tc>
          <w:tcPr>
            <w:tcW w:w="2297" w:type="dxa"/>
          </w:tcPr>
          <w:p w:rsidR="005D627F" w:rsidRPr="003E24EC" w:rsidRDefault="005D627F" w:rsidP="005D627F">
            <w:pPr>
              <w:jc w:val="center"/>
              <w:rPr>
                <w:rFonts w:ascii="Times New Roman" w:hAnsi="Times New Roman" w:cs="Times New Roman"/>
                <w:sz w:val="20"/>
                <w:szCs w:val="20"/>
                <w:lang w:val="en-GB"/>
              </w:rPr>
            </w:pPr>
            <w:r w:rsidRPr="003E24EC">
              <w:rPr>
                <w:rFonts w:ascii="Times New Roman" w:eastAsia="Times New Roman" w:hAnsi="Times New Roman" w:cs="Times New Roman"/>
                <w:b/>
                <w:sz w:val="20"/>
                <w:szCs w:val="20"/>
                <w:lang w:val="en-GB" w:eastAsia="es-ES"/>
              </w:rPr>
              <w:t>ITEM</w:t>
            </w:r>
          </w:p>
        </w:tc>
        <w:tc>
          <w:tcPr>
            <w:tcW w:w="4955" w:type="dxa"/>
          </w:tcPr>
          <w:p w:rsidR="005D627F" w:rsidRPr="003E24EC" w:rsidRDefault="005D627F" w:rsidP="005D627F">
            <w:pPr>
              <w:jc w:val="center"/>
              <w:rPr>
                <w:rFonts w:ascii="Times New Roman" w:hAnsi="Times New Roman" w:cs="Times New Roman"/>
                <w:sz w:val="20"/>
                <w:szCs w:val="20"/>
                <w:lang w:val="en-GB"/>
              </w:rPr>
            </w:pPr>
            <w:r w:rsidRPr="003E24EC">
              <w:rPr>
                <w:rFonts w:ascii="Times New Roman" w:eastAsia="Times New Roman" w:hAnsi="Times New Roman" w:cs="Times New Roman"/>
                <w:b/>
                <w:sz w:val="20"/>
                <w:szCs w:val="20"/>
                <w:lang w:val="en-GB" w:eastAsia="es-ES"/>
              </w:rPr>
              <w:t>INSTRUCTIONS</w:t>
            </w:r>
          </w:p>
        </w:tc>
      </w:tr>
      <w:tr w:rsidR="005D627F" w:rsidRPr="003E24EC" w:rsidTr="005D627F">
        <w:tc>
          <w:tcPr>
            <w:tcW w:w="1375" w:type="dxa"/>
            <w:gridSpan w:val="2"/>
          </w:tcPr>
          <w:p w:rsidR="005D627F" w:rsidRPr="003E24EC" w:rsidRDefault="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Z0010</w:t>
            </w:r>
          </w:p>
        </w:tc>
        <w:tc>
          <w:tcPr>
            <w:tcW w:w="2297" w:type="dxa"/>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Article 112 </w:t>
            </w:r>
          </w:p>
        </w:tc>
        <w:tc>
          <w:tcPr>
            <w:tcW w:w="4955" w:type="dxa"/>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1 – Article 112(7) reporting</w:t>
            </w: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2 – Regular reporting</w:t>
            </w:r>
          </w:p>
        </w:tc>
      </w:tr>
      <w:tr w:rsidR="005D627F" w:rsidRPr="003E24EC" w:rsidTr="00672A2F">
        <w:trPr>
          <w:trHeight w:val="1378"/>
        </w:trPr>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Z0020</w:t>
            </w:r>
          </w:p>
        </w:tc>
        <w:tc>
          <w:tcPr>
            <w:tcW w:w="2297"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Ring-fenced fund,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portfolio or remaining part</w:t>
            </w:r>
          </w:p>
        </w:tc>
        <w:tc>
          <w:tcPr>
            <w:tcW w:w="4955" w:type="dxa"/>
            <w:tcBorders>
              <w:bottom w:val="single" w:sz="4" w:space="0" w:color="auto"/>
            </w:tcBorders>
          </w:tcPr>
          <w:p w:rsidR="00F40CCD" w:rsidRPr="003E24EC" w:rsidRDefault="005D627F" w:rsidP="00F40CCD">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Identifies whether the reported figures are with regard to a RFF,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portfolio or to the remaining part. One of the options in the following closed list shall be used:</w:t>
            </w:r>
            <w:r w:rsidRPr="003E24EC">
              <w:rPr>
                <w:rFonts w:ascii="Times New Roman" w:eastAsia="Times New Roman" w:hAnsi="Times New Roman" w:cs="Times New Roman"/>
                <w:sz w:val="20"/>
                <w:szCs w:val="20"/>
                <w:lang w:val="en-GB" w:eastAsia="es-ES"/>
              </w:rPr>
              <w:br/>
            </w:r>
            <w:r w:rsidR="00F40CCD" w:rsidRPr="003E24EC">
              <w:rPr>
                <w:rFonts w:ascii="Times New Roman" w:eastAsia="Times New Roman" w:hAnsi="Times New Roman" w:cs="Times New Roman"/>
                <w:sz w:val="20"/>
                <w:szCs w:val="20"/>
                <w:lang w:val="en-GB" w:eastAsia="es-ES"/>
              </w:rPr>
              <w:t>1 – RFF/MAP</w:t>
            </w:r>
            <w:r w:rsidR="00F40CCD" w:rsidRPr="003E24EC" w:rsidDel="00C11F0B">
              <w:rPr>
                <w:rFonts w:ascii="Times New Roman" w:eastAsia="Times New Roman" w:hAnsi="Times New Roman" w:cs="Times New Roman"/>
                <w:sz w:val="20"/>
                <w:szCs w:val="20"/>
                <w:lang w:val="en-GB" w:eastAsia="es-ES"/>
              </w:rPr>
              <w:t xml:space="preserve"> </w:t>
            </w:r>
            <w:r w:rsidR="00F40CCD" w:rsidRPr="003E24EC">
              <w:rPr>
                <w:rFonts w:ascii="Times New Roman" w:eastAsia="Times New Roman" w:hAnsi="Times New Roman" w:cs="Times New Roman"/>
                <w:sz w:val="20"/>
                <w:szCs w:val="20"/>
                <w:lang w:val="en-GB" w:eastAsia="es-ES"/>
              </w:rPr>
              <w:br/>
              <w:t>2 – Remaining part</w:t>
            </w:r>
          </w:p>
          <w:p w:rsidR="005D627F" w:rsidRPr="003E24EC" w:rsidRDefault="005D627F" w:rsidP="00244BD1">
            <w:pPr>
              <w:rPr>
                <w:rFonts w:ascii="Times New Roman" w:eastAsia="Times New Roman" w:hAnsi="Times New Roman" w:cs="Times New Roman"/>
                <w:sz w:val="20"/>
                <w:szCs w:val="20"/>
                <w:lang w:val="en-GB" w:eastAsia="es-ES"/>
              </w:rPr>
            </w:pPr>
          </w:p>
        </w:tc>
      </w:tr>
      <w:tr w:rsidR="005D627F" w:rsidRPr="003E24EC" w:rsidTr="00672A2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Z0030</w:t>
            </w:r>
          </w:p>
        </w:tc>
        <w:tc>
          <w:tcPr>
            <w:tcW w:w="2297"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Fund/Portfolio number</w:t>
            </w:r>
          </w:p>
        </w:tc>
        <w:tc>
          <w:tcPr>
            <w:tcW w:w="4955" w:type="dxa"/>
            <w:tcBorders>
              <w:bottom w:val="single" w:sz="4" w:space="0" w:color="auto"/>
            </w:tcBorders>
          </w:tcPr>
          <w:p w:rsidR="005D627F" w:rsidRPr="003E24EC" w:rsidRDefault="00BC071F" w:rsidP="00244BD1">
            <w:pPr>
              <w:rPr>
                <w:rFonts w:ascii="Times New Roman" w:eastAsia="Times New Roman" w:hAnsi="Times New Roman" w:cs="Times New Roman"/>
                <w:sz w:val="20"/>
                <w:szCs w:val="20"/>
                <w:lang w:val="en-GB" w:eastAsia="es-ES"/>
              </w:rPr>
            </w:pPr>
            <w:ins w:id="9"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ins>
            <w:del w:id="10" w:author="Author">
              <w:r w:rsidR="005D627F" w:rsidRPr="003E24EC" w:rsidDel="00BC071F">
                <w:rPr>
                  <w:rFonts w:ascii="Times New Roman" w:eastAsia="Times New Roman" w:hAnsi="Times New Roman" w:cs="Times New Roman"/>
                  <w:sz w:val="20"/>
                  <w:szCs w:val="20"/>
                  <w:lang w:val="en-GB" w:eastAsia="es-ES"/>
                </w:rPr>
                <w:delText>I</w:delText>
              </w:r>
            </w:del>
            <w:r w:rsidR="005D627F" w:rsidRPr="003E24EC">
              <w:rPr>
                <w:rFonts w:ascii="Times New Roman" w:eastAsia="Times New Roman" w:hAnsi="Times New Roman" w:cs="Times New Roman"/>
                <w:sz w:val="20"/>
                <w:szCs w:val="20"/>
                <w:lang w:val="en-GB" w:eastAsia="es-ES"/>
              </w:rPr>
              <w:t xml:space="preserve">dentification number for a ring fenced fund or matching </w:t>
            </w:r>
            <w:r w:rsidR="00426CD7" w:rsidRPr="003E24EC">
              <w:rPr>
                <w:rFonts w:ascii="Times New Roman" w:eastAsia="Times New Roman" w:hAnsi="Times New Roman" w:cs="Times New Roman"/>
                <w:sz w:val="20"/>
                <w:szCs w:val="20"/>
                <w:lang w:val="en-GB" w:eastAsia="es-ES"/>
              </w:rPr>
              <w:t xml:space="preserve">adjustment </w:t>
            </w:r>
            <w:r w:rsidR="005D627F" w:rsidRPr="003E24EC">
              <w:rPr>
                <w:rFonts w:ascii="Times New Roman" w:eastAsia="Times New Roman" w:hAnsi="Times New Roman" w:cs="Times New Roman"/>
                <w:sz w:val="20"/>
                <w:szCs w:val="20"/>
                <w:lang w:val="en-GB" w:eastAsia="es-ES"/>
              </w:rPr>
              <w:t>portfolio. This number is attributed by the undertaking and must be consistent over time and with the fund/portfolio number reported in other templates</w:t>
            </w:r>
            <w:del w:id="11" w:author="Author">
              <w:r w:rsidR="005D627F" w:rsidRPr="003E24EC" w:rsidDel="00764CDC">
                <w:rPr>
                  <w:rFonts w:ascii="Times New Roman" w:eastAsia="Times New Roman" w:hAnsi="Times New Roman" w:cs="Times New Roman"/>
                  <w:sz w:val="20"/>
                  <w:szCs w:val="20"/>
                  <w:lang w:val="en-GB" w:eastAsia="es-ES"/>
                </w:rPr>
                <w:delText>, e.g. S.26.02, S.14.01, S.23.01</w:delText>
              </w:r>
            </w:del>
            <w:r w:rsidR="005D627F" w:rsidRPr="003E24EC">
              <w:rPr>
                <w:rFonts w:ascii="Times New Roman" w:eastAsia="Times New Roman" w:hAnsi="Times New Roman" w:cs="Times New Roman"/>
                <w:sz w:val="20"/>
                <w:szCs w:val="20"/>
                <w:lang w:val="en-GB" w:eastAsia="es-ES"/>
              </w:rPr>
              <w:t xml:space="preserve">. </w:t>
            </w:r>
          </w:p>
          <w:p w:rsidR="005D627F" w:rsidRPr="003E24EC" w:rsidRDefault="005D627F" w:rsidP="00244BD1">
            <w:pPr>
              <w:rPr>
                <w:rFonts w:ascii="Times New Roman" w:eastAsia="Times New Roman" w:hAnsi="Times New Roman" w:cs="Times New Roman"/>
                <w:sz w:val="20"/>
                <w:szCs w:val="20"/>
                <w:lang w:val="en-GB" w:eastAsia="es-ES"/>
              </w:rPr>
            </w:pPr>
          </w:p>
          <w:p w:rsidR="005D627F" w:rsidRPr="003E24EC" w:rsidRDefault="005D627F" w:rsidP="00BC071F">
            <w:pPr>
              <w:rPr>
                <w:rFonts w:ascii="Times New Roman" w:eastAsia="Times New Roman" w:hAnsi="Times New Roman" w:cs="Times New Roman"/>
                <w:sz w:val="20"/>
                <w:szCs w:val="20"/>
                <w:lang w:val="en-GB" w:eastAsia="es-ES"/>
              </w:rPr>
            </w:pPr>
            <w:del w:id="12" w:author="Author">
              <w:r w:rsidRPr="003E24EC" w:rsidDel="00BC071F">
                <w:rPr>
                  <w:rFonts w:ascii="Times New Roman" w:eastAsia="Times New Roman" w:hAnsi="Times New Roman" w:cs="Times New Roman"/>
                  <w:sz w:val="20"/>
                  <w:szCs w:val="20"/>
                  <w:lang w:val="en-GB" w:eastAsia="es-ES"/>
                </w:rPr>
                <w:delText>T</w:delText>
              </w:r>
            </w:del>
            <w:ins w:id="13" w:author="Author">
              <w:r w:rsidR="00BC071F">
                <w:rPr>
                  <w:rFonts w:ascii="Times New Roman" w:eastAsia="Times New Roman" w:hAnsi="Times New Roman" w:cs="Times New Roman"/>
                  <w:sz w:val="20"/>
                  <w:szCs w:val="20"/>
                  <w:lang w:val="en-GB" w:eastAsia="es-ES"/>
                </w:rPr>
                <w:t>W</w:t>
              </w:r>
              <w:r w:rsidR="00BC071F" w:rsidRPr="00AE1434">
                <w:rPr>
                  <w:rFonts w:ascii="Times New Roman" w:eastAsia="Times New Roman" w:hAnsi="Times New Roman" w:cs="Times New Roman"/>
                  <w:sz w:val="20"/>
                  <w:szCs w:val="20"/>
                  <w:lang w:val="en-GB" w:eastAsia="es-ES"/>
                </w:rPr>
                <w:t xml:space="preserve">hen item Z0020 = </w:t>
              </w:r>
              <w:r w:rsidR="00BC071F">
                <w:rPr>
                  <w:rFonts w:ascii="Times New Roman" w:eastAsia="Times New Roman" w:hAnsi="Times New Roman" w:cs="Times New Roman"/>
                  <w:sz w:val="20"/>
                  <w:szCs w:val="20"/>
                  <w:lang w:val="en-GB" w:eastAsia="es-ES"/>
                </w:rPr>
                <w:t>2, then report “0”</w:t>
              </w:r>
            </w:ins>
            <w:del w:id="14" w:author="Author">
              <w:r w:rsidRPr="003E24EC" w:rsidDel="00BC071F">
                <w:rPr>
                  <w:rFonts w:ascii="Times New Roman" w:eastAsia="Times New Roman" w:hAnsi="Times New Roman" w:cs="Times New Roman"/>
                  <w:sz w:val="20"/>
                  <w:szCs w:val="20"/>
                  <w:lang w:val="en-GB" w:eastAsia="es-ES"/>
                </w:rPr>
                <w:delText>his item is to be completed only when item Z0020 = 1</w:delText>
              </w:r>
            </w:del>
            <w:r w:rsidRPr="003E24EC">
              <w:rPr>
                <w:rFonts w:ascii="Times New Roman" w:eastAsia="Times New Roman" w:hAnsi="Times New Roman" w:cs="Times New Roman"/>
                <w:sz w:val="20"/>
                <w:szCs w:val="20"/>
                <w:lang w:val="en-GB" w:eastAsia="es-ES"/>
              </w:rPr>
              <w:t xml:space="preserve"> </w:t>
            </w:r>
          </w:p>
        </w:tc>
      </w:tr>
      <w:tr w:rsidR="00764CDC" w:rsidRPr="003E24EC" w:rsidTr="00672A2F">
        <w:trPr>
          <w:ins w:id="15" w:author="Author"/>
        </w:trPr>
        <w:tc>
          <w:tcPr>
            <w:tcW w:w="1375" w:type="dxa"/>
            <w:gridSpan w:val="2"/>
            <w:tcBorders>
              <w:bottom w:val="single" w:sz="4" w:space="0" w:color="auto"/>
            </w:tcBorders>
          </w:tcPr>
          <w:p w:rsidR="00764CDC" w:rsidRPr="003E24EC" w:rsidRDefault="00764CDC" w:rsidP="00D27CE6">
            <w:pPr>
              <w:rPr>
                <w:ins w:id="16" w:author="Author"/>
                <w:rFonts w:ascii="Times New Roman" w:hAnsi="Times New Roman" w:cs="Times New Roman"/>
                <w:sz w:val="20"/>
                <w:szCs w:val="20"/>
                <w:lang w:val="en-GB"/>
              </w:rPr>
            </w:pPr>
            <w:ins w:id="17" w:author="Author">
              <w:r>
                <w:rPr>
                  <w:rFonts w:ascii="Times New Roman" w:hAnsi="Times New Roman" w:cs="Times New Roman"/>
                  <w:sz w:val="20"/>
                  <w:szCs w:val="20"/>
                  <w:lang w:val="en-GB"/>
                </w:rPr>
                <w:t>Z0040</w:t>
              </w:r>
            </w:ins>
          </w:p>
        </w:tc>
        <w:tc>
          <w:tcPr>
            <w:tcW w:w="2297" w:type="dxa"/>
            <w:tcBorders>
              <w:bottom w:val="single" w:sz="4" w:space="0" w:color="auto"/>
            </w:tcBorders>
          </w:tcPr>
          <w:p w:rsidR="00764CDC" w:rsidRPr="003E24EC" w:rsidRDefault="00764CDC" w:rsidP="00244BD1">
            <w:pPr>
              <w:rPr>
                <w:ins w:id="18" w:author="Author"/>
                <w:rFonts w:ascii="Times New Roman" w:eastAsia="Times New Roman" w:hAnsi="Times New Roman" w:cs="Times New Roman"/>
                <w:sz w:val="20"/>
                <w:szCs w:val="20"/>
                <w:lang w:val="en-GB" w:eastAsia="es-ES"/>
              </w:rPr>
            </w:pPr>
            <w:ins w:id="19" w:author="Author">
              <w:r w:rsidRPr="00764CDC">
                <w:rPr>
                  <w:rFonts w:ascii="Times New Roman" w:eastAsia="Times New Roman" w:hAnsi="Times New Roman" w:cs="Times New Roman"/>
                  <w:sz w:val="20"/>
                  <w:szCs w:val="20"/>
                  <w:lang w:val="en-GB" w:eastAsia="es-ES"/>
                </w:rPr>
                <w:t>Currency for interest rate risk (captives)</w:t>
              </w:r>
            </w:ins>
          </w:p>
        </w:tc>
        <w:tc>
          <w:tcPr>
            <w:tcW w:w="4955" w:type="dxa"/>
            <w:tcBorders>
              <w:bottom w:val="single" w:sz="4" w:space="0" w:color="auto"/>
            </w:tcBorders>
          </w:tcPr>
          <w:p w:rsidR="00764CDC" w:rsidRPr="003E24EC" w:rsidRDefault="00764CDC" w:rsidP="00244BD1">
            <w:pPr>
              <w:rPr>
                <w:ins w:id="20" w:author="Author"/>
                <w:rFonts w:ascii="Times New Roman" w:eastAsia="Times New Roman" w:hAnsi="Times New Roman" w:cs="Times New Roman"/>
                <w:sz w:val="20"/>
                <w:szCs w:val="20"/>
                <w:lang w:val="en-GB" w:eastAsia="es-ES"/>
              </w:rPr>
            </w:pPr>
            <w:ins w:id="21" w:author="Author">
              <w:r w:rsidRPr="003E24EC">
                <w:rPr>
                  <w:rFonts w:ascii="Times New Roman" w:hAnsi="Times New Roman" w:cs="Times New Roman"/>
                  <w:sz w:val="20"/>
                  <w:szCs w:val="20"/>
                  <w:lang w:val="en-GB"/>
                </w:rPr>
                <w:t>Identify the ISO 4217 alphabetic code of the currency of issue. Each currency shall be reported in a different line</w:t>
              </w:r>
            </w:ins>
          </w:p>
        </w:tc>
      </w:tr>
      <w:tr w:rsidR="005D627F" w:rsidRPr="003E24EC" w:rsidTr="00672A2F">
        <w:tc>
          <w:tcPr>
            <w:tcW w:w="3672" w:type="dxa"/>
            <w:gridSpan w:val="3"/>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b/>
                <w:sz w:val="20"/>
                <w:szCs w:val="20"/>
                <w:lang w:val="en-GB"/>
              </w:rPr>
            </w:pPr>
            <w:r w:rsidRPr="003E24EC">
              <w:rPr>
                <w:rFonts w:ascii="Times New Roman" w:hAnsi="Times New Roman" w:cs="Times New Roman"/>
                <w:b/>
                <w:sz w:val="20"/>
                <w:szCs w:val="20"/>
                <w:lang w:val="en-GB"/>
              </w:rPr>
              <w:t>Market risk</w:t>
            </w:r>
            <w:r w:rsidR="00A35F7E" w:rsidRPr="003E24EC">
              <w:rPr>
                <w:rFonts w:ascii="Times New Roman" w:hAnsi="Times New Roman" w:cs="Times New Roman"/>
                <w:b/>
                <w:sz w:val="20"/>
                <w:szCs w:val="20"/>
                <w:lang w:val="en-GB"/>
              </w:rPr>
              <w:t xml:space="preserve"> (including captives)</w:t>
            </w:r>
          </w:p>
        </w:tc>
        <w:tc>
          <w:tcPr>
            <w:tcW w:w="4955" w:type="dxa"/>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sz w:val="20"/>
                <w:szCs w:val="20"/>
                <w:lang w:val="en-GB"/>
              </w:rPr>
            </w:pPr>
          </w:p>
        </w:tc>
      </w:tr>
      <w:tr w:rsidR="005D627F" w:rsidRPr="003E24EC" w:rsidTr="00672A2F">
        <w:tc>
          <w:tcPr>
            <w:tcW w:w="1375" w:type="dxa"/>
            <w:gridSpan w:val="2"/>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R0010/C0010 to</w:t>
            </w:r>
          </w:p>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C0070</w:t>
            </w:r>
          </w:p>
          <w:p w:rsidR="005D627F" w:rsidRPr="003E24EC" w:rsidRDefault="005D627F" w:rsidP="005D627F">
            <w:pPr>
              <w:rPr>
                <w:rFonts w:ascii="Times New Roman" w:hAnsi="Times New Roman" w:cs="Times New Roman"/>
                <w:sz w:val="20"/>
                <w:szCs w:val="20"/>
                <w:lang w:val="en-GB"/>
              </w:rPr>
            </w:pPr>
          </w:p>
        </w:tc>
        <w:tc>
          <w:tcPr>
            <w:tcW w:w="2297" w:type="dxa"/>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Market value – by credit quality step</w:t>
            </w:r>
          </w:p>
        </w:tc>
        <w:tc>
          <w:tcPr>
            <w:tcW w:w="4955" w:type="dxa"/>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Market value of the assets subject to a capital requirement for spread risk on bonds and loans for each credit quality step where a credit assessment by a nominated ECAI is available</w:t>
            </w:r>
          </w:p>
        </w:tc>
      </w:tr>
      <w:tr w:rsidR="005D627F" w:rsidRPr="003E24EC" w:rsidTr="005D627F">
        <w:tc>
          <w:tcPr>
            <w:tcW w:w="1375" w:type="dxa"/>
            <w:gridSpan w:val="2"/>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R0010/C0080</w:t>
            </w:r>
          </w:p>
          <w:p w:rsidR="005D627F" w:rsidRPr="003E24EC" w:rsidRDefault="005D627F" w:rsidP="005D627F">
            <w:pPr>
              <w:rPr>
                <w:rFonts w:ascii="Times New Roman" w:hAnsi="Times New Roman" w:cs="Times New Roman"/>
                <w:sz w:val="20"/>
                <w:szCs w:val="20"/>
                <w:lang w:val="en-GB"/>
              </w:rPr>
            </w:pPr>
          </w:p>
        </w:tc>
        <w:tc>
          <w:tcPr>
            <w:tcW w:w="2297" w:type="dxa"/>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Market value – No rating available</w:t>
            </w:r>
          </w:p>
        </w:tc>
        <w:tc>
          <w:tcPr>
            <w:tcW w:w="4955" w:type="dxa"/>
          </w:tcPr>
          <w:p w:rsidR="005D627F" w:rsidRPr="003E24EC" w:rsidRDefault="00F90180" w:rsidP="00F90180">
            <w:pPr>
              <w:rPr>
                <w:rFonts w:ascii="Times New Roman" w:hAnsi="Times New Roman" w:cs="Times New Roman"/>
                <w:sz w:val="20"/>
                <w:szCs w:val="20"/>
                <w:lang w:val="en-GB"/>
              </w:rPr>
            </w:pPr>
            <w:r w:rsidRPr="003E24EC">
              <w:rPr>
                <w:rFonts w:ascii="Times New Roman" w:hAnsi="Times New Roman" w:cs="Times New Roman"/>
                <w:sz w:val="20"/>
                <w:szCs w:val="20"/>
                <w:lang w:val="en-GB"/>
              </w:rPr>
              <w:t>Market value of the assets subject to a capital requirement for spread risk on bonds and loans where no credit assessment by a nominated ECAI is available</w:t>
            </w:r>
          </w:p>
        </w:tc>
      </w:tr>
      <w:tr w:rsidR="005D627F" w:rsidRPr="003E24EC" w:rsidTr="005D627F">
        <w:tc>
          <w:tcPr>
            <w:tcW w:w="1375" w:type="dxa"/>
            <w:gridSpan w:val="2"/>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R0020/C0010 to</w:t>
            </w:r>
          </w:p>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C0070</w:t>
            </w:r>
          </w:p>
          <w:p w:rsidR="005D627F" w:rsidRPr="003E24EC" w:rsidRDefault="005D627F" w:rsidP="00D27CE6">
            <w:pPr>
              <w:rPr>
                <w:rFonts w:ascii="Times New Roman" w:hAnsi="Times New Roman" w:cs="Times New Roman"/>
                <w:sz w:val="20"/>
                <w:szCs w:val="20"/>
                <w:lang w:val="en-GB"/>
              </w:rPr>
            </w:pPr>
          </w:p>
        </w:tc>
        <w:tc>
          <w:tcPr>
            <w:tcW w:w="2297"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Modified duration – by credit quality step</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assets subject to a capital requirement for spread risk on bonds and loans for each credit quality step where a credit assessment by a nominated ECAI is available</w:t>
            </w:r>
          </w:p>
        </w:tc>
      </w:tr>
      <w:tr w:rsidR="005D627F" w:rsidRPr="003E24EC" w:rsidTr="00672A2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R0020/C0080</w:t>
            </w:r>
          </w:p>
          <w:p w:rsidR="005D627F" w:rsidRPr="003E24EC" w:rsidRDefault="005D627F" w:rsidP="00D27CE6">
            <w:pPr>
              <w:rPr>
                <w:rFonts w:ascii="Times New Roman" w:hAnsi="Times New Roman" w:cs="Times New Roman"/>
                <w:sz w:val="20"/>
                <w:szCs w:val="20"/>
                <w:lang w:val="en-GB"/>
              </w:rPr>
            </w:pP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Modified duration – No rating available</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assets subject to a capital requirement for spread risk on bonds and loans where no credit assessment by a nominated ECAI is available</w:t>
            </w:r>
          </w:p>
        </w:tc>
      </w:tr>
      <w:tr w:rsidR="005D627F" w:rsidRPr="003E24EC" w:rsidTr="00672A2F">
        <w:trPr>
          <w:trHeight w:val="1136"/>
        </w:trPr>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lastRenderedPageBreak/>
              <w:t>R0030/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C0090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Increase in unit-linked and index-linked technical provisions</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5D627F" w:rsidRPr="003E24EC" w:rsidTr="00672A2F">
        <w:tc>
          <w:tcPr>
            <w:tcW w:w="3672" w:type="dxa"/>
            <w:gridSpan w:val="3"/>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b/>
                <w:sz w:val="20"/>
                <w:szCs w:val="20"/>
                <w:lang w:val="en-GB"/>
              </w:rPr>
            </w:pPr>
            <w:r w:rsidRPr="003E24EC">
              <w:rPr>
                <w:rFonts w:ascii="Times New Roman" w:hAnsi="Times New Roman" w:cs="Times New Roman"/>
                <w:b/>
                <w:sz w:val="20"/>
                <w:szCs w:val="20"/>
                <w:lang w:val="en-GB"/>
              </w:rPr>
              <w:t>Interest rate risk (captives)</w:t>
            </w:r>
          </w:p>
        </w:tc>
        <w:tc>
          <w:tcPr>
            <w:tcW w:w="4955" w:type="dxa"/>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sz w:val="20"/>
                <w:szCs w:val="20"/>
                <w:lang w:val="en-GB"/>
              </w:rPr>
            </w:pPr>
          </w:p>
        </w:tc>
      </w:tr>
      <w:tr w:rsidR="005D627F" w:rsidRPr="003E24EC" w:rsidDel="00764CDC" w:rsidTr="00672A2F">
        <w:trPr>
          <w:del w:id="22" w:author="Author"/>
        </w:trPr>
        <w:tc>
          <w:tcPr>
            <w:tcW w:w="1375" w:type="dxa"/>
            <w:gridSpan w:val="2"/>
            <w:tcBorders>
              <w:top w:val="single" w:sz="4" w:space="0" w:color="auto"/>
            </w:tcBorders>
          </w:tcPr>
          <w:p w:rsidR="005D627F" w:rsidRPr="003E24EC" w:rsidDel="00764CDC" w:rsidRDefault="005D627F" w:rsidP="00D27CE6">
            <w:pPr>
              <w:rPr>
                <w:del w:id="23" w:author="Author"/>
                <w:rFonts w:ascii="Times New Roman" w:hAnsi="Times New Roman" w:cs="Times New Roman"/>
                <w:sz w:val="20"/>
                <w:szCs w:val="20"/>
                <w:lang w:val="en-GB"/>
              </w:rPr>
            </w:pPr>
            <w:del w:id="24" w:author="Author">
              <w:r w:rsidRPr="003E24EC" w:rsidDel="00764CDC">
                <w:rPr>
                  <w:rFonts w:ascii="Times New Roman" w:hAnsi="Times New Roman" w:cs="Times New Roman"/>
                  <w:sz w:val="20"/>
                  <w:szCs w:val="20"/>
                  <w:lang w:val="en-GB"/>
                </w:rPr>
                <w:delText>R0040/</w:delText>
              </w:r>
            </w:del>
          </w:p>
          <w:p w:rsidR="005D627F" w:rsidRPr="003E24EC" w:rsidDel="00764CDC" w:rsidRDefault="005D627F" w:rsidP="00D27CE6">
            <w:pPr>
              <w:rPr>
                <w:del w:id="25" w:author="Author"/>
                <w:rFonts w:ascii="Times New Roman" w:hAnsi="Times New Roman" w:cs="Times New Roman"/>
                <w:sz w:val="20"/>
                <w:szCs w:val="20"/>
                <w:lang w:val="en-GB"/>
              </w:rPr>
            </w:pPr>
            <w:del w:id="26" w:author="Author">
              <w:r w:rsidRPr="003E24EC" w:rsidDel="00764CDC">
                <w:rPr>
                  <w:rFonts w:ascii="Times New Roman" w:hAnsi="Times New Roman" w:cs="Times New Roman"/>
                  <w:sz w:val="20"/>
                  <w:szCs w:val="20"/>
                  <w:lang w:val="en-GB"/>
                </w:rPr>
                <w:delText>C0100</w:delText>
              </w:r>
            </w:del>
          </w:p>
        </w:tc>
        <w:tc>
          <w:tcPr>
            <w:tcW w:w="2297" w:type="dxa"/>
            <w:tcBorders>
              <w:top w:val="single" w:sz="4" w:space="0" w:color="auto"/>
            </w:tcBorders>
          </w:tcPr>
          <w:p w:rsidR="005D627F" w:rsidRPr="003E24EC" w:rsidDel="00764CDC" w:rsidRDefault="005D627F" w:rsidP="00D27CE6">
            <w:pPr>
              <w:rPr>
                <w:del w:id="27" w:author="Author"/>
                <w:rFonts w:ascii="Times New Roman" w:hAnsi="Times New Roman" w:cs="Times New Roman"/>
                <w:sz w:val="20"/>
                <w:szCs w:val="20"/>
                <w:lang w:val="en-GB"/>
              </w:rPr>
            </w:pPr>
            <w:del w:id="28" w:author="Author">
              <w:r w:rsidRPr="003E24EC" w:rsidDel="00764CDC">
                <w:rPr>
                  <w:rFonts w:ascii="Times New Roman" w:hAnsi="Times New Roman" w:cs="Times New Roman"/>
                  <w:sz w:val="20"/>
                  <w:szCs w:val="20"/>
                  <w:lang w:val="en-GB"/>
                </w:rPr>
                <w:delText>Interest rate risk (captives) – Currency</w:delText>
              </w:r>
            </w:del>
          </w:p>
        </w:tc>
        <w:tc>
          <w:tcPr>
            <w:tcW w:w="4955" w:type="dxa"/>
            <w:tcBorders>
              <w:top w:val="single" w:sz="4" w:space="0" w:color="auto"/>
            </w:tcBorders>
          </w:tcPr>
          <w:p w:rsidR="005D627F" w:rsidRPr="003E24EC" w:rsidDel="00764CDC" w:rsidRDefault="005D627F" w:rsidP="00D27CE6">
            <w:pPr>
              <w:rPr>
                <w:del w:id="29" w:author="Author"/>
                <w:rFonts w:ascii="Times New Roman" w:hAnsi="Times New Roman" w:cs="Times New Roman"/>
                <w:sz w:val="20"/>
                <w:szCs w:val="20"/>
                <w:lang w:val="en-GB"/>
              </w:rPr>
            </w:pPr>
            <w:del w:id="30" w:author="Author">
              <w:r w:rsidRPr="003E24EC" w:rsidDel="00764CDC">
                <w:rPr>
                  <w:rFonts w:ascii="Times New Roman" w:hAnsi="Times New Roman" w:cs="Times New Roman"/>
                  <w:sz w:val="20"/>
                  <w:szCs w:val="20"/>
                  <w:lang w:val="en-GB"/>
                </w:rPr>
                <w:delText>Identify the ISO 4217 alphabetic code of the currency of issue. Each currency shall be reported in a different line</w:delText>
              </w:r>
            </w:del>
          </w:p>
        </w:tc>
      </w:tr>
      <w:tr w:rsidR="005D627F" w:rsidRPr="003E24EC" w:rsidTr="005D627F">
        <w:tc>
          <w:tcPr>
            <w:tcW w:w="1375"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31" w:author="Author">
              <w:r w:rsidR="00764CDC">
                <w:rPr>
                  <w:rFonts w:ascii="Times New Roman" w:hAnsi="Times New Roman" w:cs="Times New Roman"/>
                  <w:sz w:val="20"/>
                  <w:szCs w:val="20"/>
                  <w:lang w:val="en-GB"/>
                </w:rPr>
                <w:t>0</w:t>
              </w:r>
            </w:ins>
            <w:del w:id="32" w:author="Author">
              <w:r w:rsidRPr="003E24EC" w:rsidDel="00764CDC">
                <w:rPr>
                  <w:rFonts w:ascii="Times New Roman" w:hAnsi="Times New Roman" w:cs="Times New Roman"/>
                  <w:sz w:val="20"/>
                  <w:szCs w:val="20"/>
                  <w:lang w:val="en-GB"/>
                </w:rPr>
                <w:delText>1</w:delText>
              </w:r>
            </w:del>
            <w:r w:rsidRPr="003E24EC">
              <w:rPr>
                <w:rFonts w:ascii="Times New Roman" w:hAnsi="Times New Roman" w:cs="Times New Roman"/>
                <w:sz w:val="20"/>
                <w:szCs w:val="20"/>
                <w:lang w:val="en-GB"/>
              </w:rPr>
              <w:t>0</w:t>
            </w:r>
          </w:p>
        </w:tc>
        <w:tc>
          <w:tcPr>
            <w:tcW w:w="2297"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Capital requirement – Interest rate up – by currency</w:t>
            </w:r>
          </w:p>
        </w:tc>
        <w:tc>
          <w:tcPr>
            <w:tcW w:w="4955" w:type="dxa"/>
          </w:tcPr>
          <w:p w:rsidR="005D627F" w:rsidRPr="003E24EC" w:rsidRDefault="005D627F" w:rsidP="00764CDC">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requirement for the risk of an increase in the term structure of interest rates according to the captive simplified calculation for each currency reported</w:t>
            </w:r>
            <w:del w:id="33" w:author="Author">
              <w:r w:rsidRPr="003E24EC" w:rsidDel="00764CDC">
                <w:rPr>
                  <w:rFonts w:ascii="Times New Roman" w:hAnsi="Times New Roman" w:cs="Times New Roman"/>
                  <w:sz w:val="20"/>
                  <w:szCs w:val="20"/>
                  <w:lang w:val="en-GB"/>
                </w:rPr>
                <w:delText xml:space="preserve"> in C0100.</w:delText>
              </w:r>
            </w:del>
            <w:ins w:id="34" w:author="Author">
              <w:r w:rsidR="00764CDC">
                <w:rPr>
                  <w:rFonts w:ascii="Times New Roman" w:hAnsi="Times New Roman" w:cs="Times New Roman"/>
                  <w:sz w:val="20"/>
                  <w:szCs w:val="20"/>
                  <w:lang w:val="en-GB"/>
                </w:rPr>
                <w:t>.</w:t>
              </w:r>
            </w:ins>
          </w:p>
        </w:tc>
      </w:tr>
      <w:tr w:rsidR="005D627F" w:rsidRPr="003E24EC" w:rsidTr="005D627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35" w:author="Author">
              <w:r w:rsidR="00764CDC">
                <w:rPr>
                  <w:rFonts w:ascii="Times New Roman" w:hAnsi="Times New Roman" w:cs="Times New Roman"/>
                  <w:sz w:val="20"/>
                  <w:szCs w:val="20"/>
                  <w:lang w:val="en-GB"/>
                </w:rPr>
                <w:t>1</w:t>
              </w:r>
            </w:ins>
            <w:del w:id="36" w:author="Author">
              <w:r w:rsidRPr="003E24EC" w:rsidDel="00764CDC">
                <w:rPr>
                  <w:rFonts w:ascii="Times New Roman" w:hAnsi="Times New Roman" w:cs="Times New Roman"/>
                  <w:sz w:val="20"/>
                  <w:szCs w:val="20"/>
                  <w:lang w:val="en-GB"/>
                </w:rPr>
                <w:delText>2</w:delText>
              </w:r>
            </w:del>
            <w:r w:rsidRPr="003E24EC">
              <w:rPr>
                <w:rFonts w:ascii="Times New Roman" w:hAnsi="Times New Roman" w:cs="Times New Roman"/>
                <w:sz w:val="20"/>
                <w:szCs w:val="20"/>
                <w:lang w:val="en-GB"/>
              </w:rPr>
              <w:t>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Capital requirement – Interest rate down – by currency</w:t>
            </w:r>
          </w:p>
        </w:tc>
        <w:tc>
          <w:tcPr>
            <w:tcW w:w="4955" w:type="dxa"/>
            <w:tcBorders>
              <w:bottom w:val="single" w:sz="4" w:space="0" w:color="auto"/>
            </w:tcBorders>
          </w:tcPr>
          <w:p w:rsidR="005D627F" w:rsidRPr="003E24EC" w:rsidRDefault="005D627F" w:rsidP="00764CDC">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requirement for the risk of a decrease in the term structure of interest rates according to the captive simplified calculation for each currency reported</w:t>
            </w:r>
            <w:del w:id="37" w:author="Author">
              <w:r w:rsidRPr="003E24EC" w:rsidDel="00764CDC">
                <w:rPr>
                  <w:rFonts w:ascii="Times New Roman" w:hAnsi="Times New Roman" w:cs="Times New Roman"/>
                  <w:sz w:val="20"/>
                  <w:szCs w:val="20"/>
                  <w:lang w:val="en-GB"/>
                </w:rPr>
                <w:delText xml:space="preserve"> in C0100</w:delText>
              </w:r>
            </w:del>
            <w:r w:rsidRPr="003E24EC">
              <w:rPr>
                <w:rFonts w:ascii="Times New Roman" w:hAnsi="Times New Roman" w:cs="Times New Roman"/>
                <w:sz w:val="20"/>
                <w:szCs w:val="20"/>
                <w:lang w:val="en-GB"/>
              </w:rPr>
              <w:t>.</w:t>
            </w:r>
          </w:p>
        </w:tc>
      </w:tr>
      <w:tr w:rsidR="005D627F" w:rsidRPr="003E24EC" w:rsidTr="005D627F">
        <w:trPr>
          <w:trHeight w:val="339"/>
        </w:trPr>
        <w:tc>
          <w:tcPr>
            <w:tcW w:w="8627" w:type="dxa"/>
            <w:gridSpan w:val="4"/>
            <w:tcBorders>
              <w:left w:val="nil"/>
              <w:right w:val="nil"/>
            </w:tcBorders>
          </w:tcPr>
          <w:p w:rsidR="005D627F" w:rsidRPr="003E24EC" w:rsidRDefault="005D627F" w:rsidP="00D27CE6">
            <w:pPr>
              <w:spacing w:before="240"/>
              <w:rPr>
                <w:rFonts w:ascii="Times New Roman" w:hAnsi="Times New Roman" w:cs="Times New Roman"/>
                <w:b/>
                <w:sz w:val="20"/>
                <w:szCs w:val="20"/>
                <w:lang w:val="en-GB"/>
              </w:rPr>
            </w:pPr>
            <w:r w:rsidRPr="003E24EC">
              <w:rPr>
                <w:rFonts w:ascii="Times New Roman" w:hAnsi="Times New Roman" w:cs="Times New Roman"/>
                <w:b/>
                <w:sz w:val="20"/>
                <w:szCs w:val="20"/>
                <w:lang w:val="en-GB"/>
              </w:rPr>
              <w:t>Life underwriting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38" w:author="Author">
              <w:r w:rsidR="00764CDC">
                <w:rPr>
                  <w:rFonts w:ascii="Times New Roman" w:hAnsi="Times New Roman" w:cs="Times New Roman"/>
                  <w:sz w:val="20"/>
                  <w:szCs w:val="20"/>
                  <w:lang w:val="en-GB"/>
                </w:rPr>
                <w:t>2</w:t>
              </w:r>
            </w:ins>
            <w:del w:id="39"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Capital at risk</w:t>
            </w:r>
          </w:p>
        </w:tc>
        <w:tc>
          <w:tcPr>
            <w:tcW w:w="4955" w:type="dxa"/>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91 of </w:t>
            </w:r>
            <w:ins w:id="40" w:author="Author">
              <w:r w:rsidR="00C329E1">
                <w:rPr>
                  <w:rFonts w:ascii="Times New Roman" w:eastAsia="Times New Roman" w:hAnsi="Times New Roman" w:cs="Times New Roman"/>
                  <w:sz w:val="20"/>
                  <w:szCs w:val="20"/>
                  <w:lang w:val="en-GB" w:eastAsia="es-ES"/>
                </w:rPr>
                <w:t>Delegated Regulation 2015/35</w:t>
              </w:r>
            </w:ins>
            <w:del w:id="41" w:author="Author">
              <w:r w:rsidR="003E24EC" w:rsidDel="00C329E1">
                <w:rPr>
                  <w:rFonts w:ascii="Times New Roman" w:eastAsia="Times New Roman" w:hAnsi="Times New Roman" w:cs="Times New Roman"/>
                  <w:sz w:val="20"/>
                  <w:szCs w:val="20"/>
                  <w:lang w:val="en-GB" w:eastAsia="es-ES"/>
                </w:rPr>
                <w:delText>Implementing measures</w:delText>
              </w:r>
              <w:r w:rsidRPr="003E24EC" w:rsidDel="00C329E1">
                <w:rPr>
                  <w:rFonts w:ascii="Times New Roman" w:hAnsi="Times New Roman" w:cs="Times New Roman"/>
                  <w:sz w:val="20"/>
                  <w:szCs w:val="20"/>
                  <w:lang w:val="en-GB"/>
                </w:rPr>
                <w:delText xml:space="preserve"> </w:delText>
              </w:r>
            </w:del>
            <w:ins w:id="42" w:author="Author">
              <w:r w:rsidR="00C329E1">
                <w:rPr>
                  <w:rFonts w:ascii="Times New Roman" w:hAnsi="Times New Roman" w:cs="Times New Roman"/>
                  <w:sz w:val="20"/>
                  <w:szCs w:val="20"/>
                  <w:lang w:val="en-GB"/>
                </w:rPr>
                <w:t xml:space="preserve"> </w:t>
              </w:r>
            </w:ins>
            <w:r w:rsidRPr="003E24EC">
              <w:rPr>
                <w:rFonts w:ascii="Times New Roman" w:hAnsi="Times New Roman" w:cs="Times New Roman"/>
                <w:sz w:val="20"/>
                <w:szCs w:val="20"/>
                <w:lang w:val="en-GB"/>
              </w:rPr>
              <w:t>for all obligations subject to mortality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43" w:author="Author">
              <w:r w:rsidR="00764CDC">
                <w:rPr>
                  <w:rFonts w:ascii="Times New Roman" w:hAnsi="Times New Roman" w:cs="Times New Roman"/>
                  <w:sz w:val="20"/>
                  <w:szCs w:val="20"/>
                  <w:lang w:val="en-GB"/>
                </w:rPr>
                <w:t>6</w:t>
              </w:r>
            </w:ins>
            <w:del w:id="44"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Average rate</w:t>
            </w:r>
            <w:ins w:id="45" w:author="Author">
              <w:r w:rsidR="00105D57">
                <w:rPr>
                  <w:rFonts w:ascii="Times New Roman" w:hAnsi="Times New Roman" w:cs="Times New Roman"/>
                  <w:sz w:val="20"/>
                  <w:szCs w:val="20"/>
                  <w:lang w:val="en-GB"/>
                </w:rPr>
                <w:t xml:space="preserve"> t+1</w:t>
              </w:r>
            </w:ins>
          </w:p>
        </w:tc>
        <w:tc>
          <w:tcPr>
            <w:tcW w:w="4955" w:type="dxa"/>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mortality rate during the following 12</w:t>
            </w:r>
            <w:ins w:id="46" w:author="Author">
              <w:r w:rsidR="00105D57">
                <w:rPr>
                  <w:rFonts w:ascii="Times New Roman" w:hAnsi="Times New Roman" w:cs="Times New Roman"/>
                  <w:sz w:val="20"/>
                  <w:szCs w:val="20"/>
                  <w:lang w:val="en-GB"/>
                </w:rPr>
                <w:t xml:space="preserve"> (t+1)</w:t>
              </w:r>
            </w:ins>
            <w:r w:rsidRPr="003E24EC">
              <w:rPr>
                <w:rFonts w:ascii="Times New Roman" w:hAnsi="Times New Roman" w:cs="Times New Roman"/>
                <w:sz w:val="20"/>
                <w:szCs w:val="20"/>
                <w:lang w:val="en-GB"/>
              </w:rPr>
              <w:t xml:space="preserve">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47" w:author="Author">
              <w:r w:rsidR="00764CDC">
                <w:rPr>
                  <w:rFonts w:ascii="Times New Roman" w:hAnsi="Times New Roman" w:cs="Times New Roman"/>
                  <w:sz w:val="20"/>
                  <w:szCs w:val="20"/>
                  <w:lang w:val="en-GB"/>
                </w:rPr>
                <w:t>8</w:t>
              </w:r>
            </w:ins>
            <w:del w:id="48"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49" w:author="Author">
              <w:r w:rsidR="00764CDC">
                <w:rPr>
                  <w:rFonts w:ascii="Times New Roman" w:hAnsi="Times New Roman" w:cs="Times New Roman"/>
                  <w:sz w:val="20"/>
                  <w:szCs w:val="20"/>
                  <w:lang w:val="en-GB"/>
                </w:rPr>
                <w:t>5</w:t>
              </w:r>
            </w:ins>
            <w:del w:id="50" w:author="Author">
              <w:r w:rsidRPr="003E24EC" w:rsidDel="00764CDC">
                <w:rPr>
                  <w:rFonts w:ascii="Times New Roman" w:hAnsi="Times New Roman" w:cs="Times New Roman"/>
                  <w:sz w:val="20"/>
                  <w:szCs w:val="20"/>
                  <w:lang w:val="en-GB"/>
                </w:rPr>
                <w:delText>6</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Best estimate of obligations subject to longevity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51" w:author="Author">
              <w:r w:rsidR="00764CDC">
                <w:rPr>
                  <w:rFonts w:ascii="Times New Roman" w:hAnsi="Times New Roman" w:cs="Times New Roman"/>
                  <w:sz w:val="20"/>
                  <w:szCs w:val="20"/>
                  <w:lang w:val="en-GB"/>
                </w:rPr>
                <w:t>6</w:t>
              </w:r>
            </w:ins>
            <w:del w:id="52"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Average rate</w:t>
            </w:r>
            <w:ins w:id="53" w:author="Author">
              <w:r w:rsidR="00105D57">
                <w:rPr>
                  <w:rFonts w:ascii="Times New Roman" w:hAnsi="Times New Roman" w:cs="Times New Roman"/>
                  <w:sz w:val="20"/>
                  <w:szCs w:val="20"/>
                  <w:lang w:val="en-GB"/>
                </w:rPr>
                <w:t xml:space="preserve"> t+1</w:t>
              </w:r>
            </w:ins>
          </w:p>
        </w:tc>
        <w:tc>
          <w:tcPr>
            <w:tcW w:w="4955" w:type="dxa"/>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mortality rate during the following 12 </w:t>
            </w:r>
            <w:ins w:id="54" w:author="Author">
              <w:r w:rsidR="00105D57">
                <w:rPr>
                  <w:rFonts w:ascii="Times New Roman" w:hAnsi="Times New Roman" w:cs="Times New Roman"/>
                  <w:sz w:val="20"/>
                  <w:szCs w:val="20"/>
                  <w:lang w:val="en-GB"/>
                </w:rPr>
                <w:t xml:space="preserve">(t+1) </w:t>
              </w:r>
            </w:ins>
            <w:r w:rsidRPr="003E24EC">
              <w:rPr>
                <w:rFonts w:ascii="Times New Roman" w:hAnsi="Times New Roman" w:cs="Times New Roman"/>
                <w:sz w:val="20"/>
                <w:szCs w:val="20"/>
                <w:lang w:val="en-GB"/>
              </w:rPr>
              <w:t>months weighted by sum insured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55" w:author="Author">
              <w:r w:rsidR="00764CDC">
                <w:rPr>
                  <w:rFonts w:ascii="Times New Roman" w:hAnsi="Times New Roman" w:cs="Times New Roman"/>
                  <w:sz w:val="20"/>
                  <w:szCs w:val="20"/>
                  <w:lang w:val="en-GB"/>
                </w:rPr>
                <w:t>8</w:t>
              </w:r>
            </w:ins>
            <w:del w:id="56"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57" w:author="Author">
              <w:r w:rsidR="00764CDC">
                <w:rPr>
                  <w:rFonts w:ascii="Times New Roman" w:hAnsi="Times New Roman" w:cs="Times New Roman"/>
                  <w:sz w:val="20"/>
                  <w:szCs w:val="20"/>
                  <w:lang w:val="en-GB"/>
                </w:rPr>
                <w:t>2</w:t>
              </w:r>
            </w:ins>
            <w:del w:id="58"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93 of </w:t>
            </w:r>
            <w:ins w:id="59" w:author="Author">
              <w:r w:rsidR="00C329E1">
                <w:rPr>
                  <w:rFonts w:ascii="Times New Roman" w:eastAsia="Times New Roman" w:hAnsi="Times New Roman" w:cs="Times New Roman"/>
                  <w:sz w:val="20"/>
                  <w:szCs w:val="20"/>
                  <w:lang w:val="en-GB" w:eastAsia="es-ES"/>
                </w:rPr>
                <w:t>Delegated Regulation 2015/35</w:t>
              </w:r>
            </w:ins>
            <w:del w:id="60" w:author="Author">
              <w:r w:rsidR="003E24EC" w:rsidRPr="003E24EC" w:rsidDel="00C329E1">
                <w:rPr>
                  <w:rFonts w:ascii="Times New Roman" w:eastAsia="Times New Roman" w:hAnsi="Times New Roman" w:cs="Times New Roman"/>
                  <w:sz w:val="20"/>
                  <w:szCs w:val="20"/>
                  <w:lang w:val="en-GB" w:eastAsia="es-ES"/>
                </w:rPr>
                <w:delText>Implementing measures</w:delText>
              </w:r>
              <w:r w:rsidRPr="003E24EC" w:rsidDel="00C329E1">
                <w:rPr>
                  <w:rFonts w:ascii="Times New Roman" w:hAnsi="Times New Roman" w:cs="Times New Roman"/>
                  <w:sz w:val="20"/>
                  <w:szCs w:val="20"/>
                  <w:lang w:val="en-GB"/>
                </w:rPr>
                <w:delText xml:space="preserve"> </w:delText>
              </w:r>
            </w:del>
            <w:ins w:id="61" w:author="Author">
              <w:r w:rsidR="00C329E1">
                <w:rPr>
                  <w:rFonts w:ascii="Times New Roman" w:hAnsi="Times New Roman" w:cs="Times New Roman"/>
                  <w:sz w:val="20"/>
                  <w:szCs w:val="20"/>
                  <w:lang w:val="en-GB"/>
                </w:rPr>
                <w:t xml:space="preserve"> </w:t>
              </w:r>
            </w:ins>
            <w:r w:rsidRPr="003E24EC">
              <w:rPr>
                <w:rFonts w:ascii="Times New Roman" w:hAnsi="Times New Roman" w:cs="Times New Roman"/>
                <w:sz w:val="20"/>
                <w:szCs w:val="20"/>
                <w:lang w:val="en-GB"/>
              </w:rPr>
              <w:t>for all obligations subject to disability-morbidity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62" w:author="Author">
              <w:r w:rsidR="00764CDC">
                <w:rPr>
                  <w:rFonts w:ascii="Times New Roman" w:hAnsi="Times New Roman" w:cs="Times New Roman"/>
                  <w:sz w:val="20"/>
                  <w:szCs w:val="20"/>
                  <w:lang w:val="en-GB"/>
                </w:rPr>
                <w:t>3</w:t>
              </w:r>
            </w:ins>
            <w:del w:id="63" w:author="Author">
              <w:r w:rsidRPr="003E24EC" w:rsidDel="00764CDC">
                <w:rPr>
                  <w:rFonts w:ascii="Times New Roman" w:hAnsi="Times New Roman" w:cs="Times New Roman"/>
                  <w:sz w:val="20"/>
                  <w:szCs w:val="20"/>
                  <w:lang w:val="en-GB"/>
                </w:rPr>
                <w:delText>4</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Capital at risk t+1</w:t>
            </w:r>
          </w:p>
        </w:tc>
        <w:tc>
          <w:tcPr>
            <w:tcW w:w="4955" w:type="dxa"/>
          </w:tcPr>
          <w:p w:rsidR="005D627F" w:rsidRPr="003E24EC" w:rsidRDefault="005D627F" w:rsidP="00CB577A">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at risk as defined in R0120/C01</w:t>
            </w:r>
            <w:del w:id="64" w:author="Author">
              <w:r w:rsidRPr="003E24EC" w:rsidDel="00CB577A">
                <w:rPr>
                  <w:rFonts w:ascii="Times New Roman" w:hAnsi="Times New Roman" w:cs="Times New Roman"/>
                  <w:sz w:val="20"/>
                  <w:szCs w:val="20"/>
                  <w:lang w:val="en-GB"/>
                </w:rPr>
                <w:delText>3</w:delText>
              </w:r>
            </w:del>
            <w:ins w:id="65" w:author="Author">
              <w:r w:rsidR="00CB577A">
                <w:rPr>
                  <w:rFonts w:ascii="Times New Roman" w:hAnsi="Times New Roman" w:cs="Times New Roman"/>
                  <w:sz w:val="20"/>
                  <w:szCs w:val="20"/>
                  <w:lang w:val="en-GB"/>
                </w:rPr>
                <w:t>2</w:t>
              </w:r>
            </w:ins>
            <w:r w:rsidRPr="003E24EC">
              <w:rPr>
                <w:rFonts w:ascii="Times New Roman" w:hAnsi="Times New Roman" w:cs="Times New Roman"/>
                <w:sz w:val="20"/>
                <w:szCs w:val="20"/>
                <w:lang w:val="en-GB"/>
              </w:rPr>
              <w:t xml:space="preserve">0 after 12 </w:t>
            </w:r>
            <w:ins w:id="66" w:author="Author">
              <w:r w:rsidR="00105D57">
                <w:rPr>
                  <w:rFonts w:ascii="Times New Roman" w:hAnsi="Times New Roman" w:cs="Times New Roman"/>
                  <w:sz w:val="20"/>
                  <w:szCs w:val="20"/>
                  <w:lang w:val="en-GB"/>
                </w:rPr>
                <w:t xml:space="preserve">(t+1) </w:t>
              </w:r>
            </w:ins>
            <w:r w:rsidRPr="003E24EC">
              <w:rPr>
                <w:rFonts w:ascii="Times New Roman" w:hAnsi="Times New Roman" w:cs="Times New Roman"/>
                <w:sz w:val="20"/>
                <w:szCs w:val="20"/>
                <w:lang w:val="en-GB"/>
              </w:rPr>
              <w:t>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67" w:author="Author">
              <w:r w:rsidR="00764CDC">
                <w:rPr>
                  <w:rFonts w:ascii="Times New Roman" w:hAnsi="Times New Roman" w:cs="Times New Roman"/>
                  <w:sz w:val="20"/>
                  <w:szCs w:val="20"/>
                  <w:lang w:val="en-GB"/>
                </w:rPr>
                <w:t>5</w:t>
              </w:r>
            </w:ins>
            <w:del w:id="68" w:author="Author">
              <w:r w:rsidRPr="003E24EC" w:rsidDel="00764CDC">
                <w:rPr>
                  <w:rFonts w:ascii="Times New Roman" w:hAnsi="Times New Roman" w:cs="Times New Roman"/>
                  <w:sz w:val="20"/>
                  <w:szCs w:val="20"/>
                  <w:lang w:val="en-GB"/>
                </w:rPr>
                <w:delText>6</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Best estimate of obligations subject to </w:t>
            </w:r>
            <w:r w:rsidR="00953071" w:rsidRPr="003E24EC">
              <w:rPr>
                <w:rFonts w:ascii="Times New Roman" w:hAnsi="Times New Roman" w:cs="Times New Roman"/>
                <w:sz w:val="20"/>
                <w:szCs w:val="20"/>
                <w:lang w:val="en-GB"/>
              </w:rPr>
              <w:t xml:space="preserve">disability-morbidity </w:t>
            </w:r>
            <w:r w:rsidRPr="003E24EC">
              <w:rPr>
                <w:rFonts w:ascii="Times New Roman" w:hAnsi="Times New Roman" w:cs="Times New Roman"/>
                <w:sz w:val="20"/>
                <w:szCs w:val="20"/>
                <w:lang w:val="en-GB"/>
              </w:rPr>
              <w:t>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69" w:author="Author">
              <w:r w:rsidR="00764CDC">
                <w:rPr>
                  <w:rFonts w:ascii="Times New Roman" w:hAnsi="Times New Roman" w:cs="Times New Roman"/>
                  <w:sz w:val="20"/>
                  <w:szCs w:val="20"/>
                  <w:lang w:val="en-GB"/>
                </w:rPr>
                <w:t>6</w:t>
              </w:r>
            </w:ins>
            <w:del w:id="70"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Average rate</w:t>
            </w:r>
            <w:ins w:id="71" w:author="Author">
              <w:r w:rsidR="00105D57">
                <w:rPr>
                  <w:rFonts w:ascii="Times New Roman" w:hAnsi="Times New Roman" w:cs="Times New Roman"/>
                  <w:sz w:val="20"/>
                  <w:szCs w:val="20"/>
                  <w:lang w:val="en-GB"/>
                </w:rPr>
                <w:t xml:space="preserve"> t+1</w:t>
              </w:r>
            </w:ins>
          </w:p>
        </w:tc>
        <w:tc>
          <w:tcPr>
            <w:tcW w:w="4955" w:type="dxa"/>
          </w:tcPr>
          <w:p w:rsidR="005D627F" w:rsidRPr="003E24EC" w:rsidRDefault="005D627F" w:rsidP="005171A8">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disability-morbidity rate during the following 12 months </w:t>
            </w:r>
            <w:ins w:id="72" w:author="Author">
              <w:r w:rsidR="005171A8">
                <w:rPr>
                  <w:rFonts w:ascii="Times New Roman" w:hAnsi="Times New Roman" w:cs="Times New Roman"/>
                  <w:sz w:val="20"/>
                  <w:szCs w:val="20"/>
                  <w:lang w:val="en-GB"/>
                </w:rPr>
                <w:t xml:space="preserve">(t+1) </w:t>
              </w:r>
            </w:ins>
            <w:r w:rsidRPr="003E24EC">
              <w:rPr>
                <w:rFonts w:ascii="Times New Roman" w:hAnsi="Times New Roman" w:cs="Times New Roman"/>
                <w:sz w:val="20"/>
                <w:szCs w:val="20"/>
                <w:lang w:val="en-GB"/>
              </w:rPr>
              <w:t>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73" w:author="Author">
              <w:r w:rsidR="00764CDC">
                <w:rPr>
                  <w:rFonts w:ascii="Times New Roman" w:hAnsi="Times New Roman" w:cs="Times New Roman"/>
                  <w:sz w:val="20"/>
                  <w:szCs w:val="20"/>
                  <w:lang w:val="en-GB"/>
                </w:rPr>
                <w:t>7</w:t>
              </w:r>
            </w:ins>
            <w:del w:id="74" w:author="Author">
              <w:r w:rsidRPr="003E24EC" w:rsidDel="00764CDC">
                <w:rPr>
                  <w:rFonts w:ascii="Times New Roman" w:hAnsi="Times New Roman" w:cs="Times New Roman"/>
                  <w:sz w:val="20"/>
                  <w:szCs w:val="20"/>
                  <w:lang w:val="en-GB"/>
                </w:rPr>
                <w:delText>8</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Average rate t+</w:t>
            </w:r>
            <w:ins w:id="75" w:author="Author">
              <w:r w:rsidR="00105D57">
                <w:rPr>
                  <w:rFonts w:ascii="Times New Roman" w:hAnsi="Times New Roman" w:cs="Times New Roman"/>
                  <w:sz w:val="20"/>
                  <w:szCs w:val="20"/>
                  <w:lang w:val="en-GB"/>
                </w:rPr>
                <w:t>2</w:t>
              </w:r>
            </w:ins>
            <w:del w:id="76" w:author="Author">
              <w:r w:rsidRPr="003E24EC" w:rsidDel="00105D57">
                <w:rPr>
                  <w:rFonts w:ascii="Times New Roman" w:hAnsi="Times New Roman" w:cs="Times New Roman"/>
                  <w:sz w:val="20"/>
                  <w:szCs w:val="20"/>
                  <w:lang w:val="en-GB"/>
                </w:rPr>
                <w:delText>1</w:delText>
              </w:r>
            </w:del>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disability-morbidity rate during the 12 months after the following 12 months</w:t>
            </w:r>
            <w:ins w:id="77" w:author="Author">
              <w:r w:rsidR="00105D57">
                <w:rPr>
                  <w:rFonts w:ascii="Times New Roman" w:hAnsi="Times New Roman" w:cs="Times New Roman"/>
                  <w:sz w:val="20"/>
                  <w:szCs w:val="20"/>
                  <w:lang w:val="en-GB"/>
                </w:rPr>
                <w:t xml:space="preserve"> (t+2)</w:t>
              </w:r>
            </w:ins>
            <w:r w:rsidRPr="003E24EC">
              <w:rPr>
                <w:rFonts w:ascii="Times New Roman" w:hAnsi="Times New Roman" w:cs="Times New Roman"/>
                <w:sz w:val="20"/>
                <w:szCs w:val="20"/>
                <w:lang w:val="en-GB"/>
              </w:rPr>
              <w:t xml:space="preserve">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78" w:author="Author">
              <w:r w:rsidR="00764CDC">
                <w:rPr>
                  <w:rFonts w:ascii="Times New Roman" w:hAnsi="Times New Roman" w:cs="Times New Roman"/>
                  <w:sz w:val="20"/>
                  <w:szCs w:val="20"/>
                  <w:lang w:val="en-GB"/>
                </w:rPr>
                <w:t>8</w:t>
              </w:r>
            </w:ins>
            <w:del w:id="79"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80" w:author="Author">
              <w:r w:rsidR="00764CDC">
                <w:rPr>
                  <w:rFonts w:ascii="Times New Roman" w:hAnsi="Times New Roman" w:cs="Times New Roman"/>
                  <w:sz w:val="20"/>
                  <w:szCs w:val="20"/>
                  <w:lang w:val="en-GB"/>
                </w:rPr>
                <w:t>0</w:t>
              </w:r>
            </w:ins>
            <w:del w:id="81" w:author="Author">
              <w:r w:rsidRPr="003E24EC" w:rsidDel="00764CDC">
                <w:rPr>
                  <w:rFonts w:ascii="Times New Roman" w:hAnsi="Times New Roman" w:cs="Times New Roman"/>
                  <w:sz w:val="20"/>
                  <w:szCs w:val="20"/>
                  <w:lang w:val="en-GB"/>
                </w:rPr>
                <w:delText>1</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Termination rates</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Expected termination rates during the following 12 months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82" w:author="Author">
              <w:r w:rsidR="00764CDC">
                <w:rPr>
                  <w:rFonts w:ascii="Times New Roman" w:hAnsi="Times New Roman" w:cs="Times New Roman"/>
                  <w:sz w:val="20"/>
                  <w:szCs w:val="20"/>
                  <w:lang w:val="en-GB"/>
                </w:rPr>
                <w:t>4</w:t>
              </w:r>
            </w:ins>
            <w:del w:id="83" w:author="Author">
              <w:r w:rsidRPr="003E24EC" w:rsidDel="00764CDC">
                <w:rPr>
                  <w:rFonts w:ascii="Times New Roman" w:hAnsi="Times New Roman" w:cs="Times New Roman"/>
                  <w:sz w:val="20"/>
                  <w:szCs w:val="20"/>
                  <w:lang w:val="en-GB"/>
                </w:rPr>
                <w:delText>5</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Lapse risk (up) – Surrender strain</w:t>
            </w:r>
          </w:p>
        </w:tc>
        <w:tc>
          <w:tcPr>
            <w:tcW w:w="4955" w:type="dxa"/>
          </w:tcPr>
          <w:p w:rsidR="005D627F" w:rsidRPr="003E24EC" w:rsidRDefault="005D627F" w:rsidP="00CB577A">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positive surrender strains as defined in Article 95 of </w:t>
            </w:r>
            <w:del w:id="84" w:author="Author">
              <w:r w:rsidR="003E24EC" w:rsidRPr="003E24EC" w:rsidDel="00CB577A">
                <w:rPr>
                  <w:rFonts w:ascii="Times New Roman" w:eastAsia="Times New Roman" w:hAnsi="Times New Roman" w:cs="Times New Roman"/>
                  <w:sz w:val="20"/>
                  <w:szCs w:val="20"/>
                  <w:lang w:val="en-GB" w:eastAsia="es-ES"/>
                </w:rPr>
                <w:delText>Implementing measures</w:delText>
              </w:r>
            </w:del>
            <w:ins w:id="85" w:author="Author">
              <w:r w:rsidR="00CB577A">
                <w:rPr>
                  <w:rFonts w:ascii="Times New Roman" w:eastAsia="Times New Roman" w:hAnsi="Times New Roman" w:cs="Times New Roman"/>
                  <w:sz w:val="20"/>
                  <w:szCs w:val="20"/>
                  <w:lang w:val="en-GB" w:eastAsia="es-ES"/>
                </w:rPr>
                <w:t>Delegated Regulation 2015/35</w:t>
              </w:r>
            </w:ins>
            <w:r w:rsidR="003E24EC" w:rsidRPr="003E24EC">
              <w:rPr>
                <w:rFonts w:ascii="Times New Roman" w:eastAsia="Times New Roman" w:hAnsi="Times New Roman" w:cs="Times New Roman"/>
                <w:sz w:val="20"/>
                <w:szCs w:val="20"/>
                <w:lang w:val="en-GB" w:eastAsia="es-ES"/>
              </w:rPr>
              <w:t>.</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86" w:author="Author">
              <w:r w:rsidR="00764CDC">
                <w:rPr>
                  <w:rFonts w:ascii="Times New Roman" w:hAnsi="Times New Roman" w:cs="Times New Roman"/>
                  <w:sz w:val="20"/>
                  <w:szCs w:val="20"/>
                  <w:lang w:val="en-GB"/>
                </w:rPr>
                <w:t>6</w:t>
              </w:r>
            </w:ins>
            <w:del w:id="87"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(up) – Average rate </w:t>
            </w:r>
            <w:ins w:id="88" w:author="Author">
              <w:r w:rsidR="005171A8">
                <w:rPr>
                  <w:rFonts w:ascii="Times New Roman" w:hAnsi="Times New Roman" w:cs="Times New Roman"/>
                  <w:sz w:val="20"/>
                  <w:szCs w:val="20"/>
                  <w:lang w:val="en-GB"/>
                </w:rPr>
                <w:t>(t+1)</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positive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R0130/</w:t>
            </w:r>
          </w:p>
          <w:p w:rsidR="005D627F" w:rsidRPr="003E24EC" w:rsidRDefault="005D627F" w:rsidP="00764CDC">
            <w:pPr>
              <w:rPr>
                <w:rFonts w:ascii="Times New Roman" w:hAnsi="Times New Roman" w:cs="Times New Roman"/>
                <w:sz w:val="20"/>
                <w:szCs w:val="20"/>
                <w:lang w:val="en-GB"/>
              </w:rPr>
            </w:pPr>
            <w:r w:rsidRPr="003E24EC">
              <w:rPr>
                <w:rFonts w:ascii="Times New Roman" w:hAnsi="Times New Roman" w:cs="Times New Roman"/>
                <w:sz w:val="20"/>
                <w:szCs w:val="20"/>
                <w:lang w:val="en-GB"/>
              </w:rPr>
              <w:t>C0</w:t>
            </w:r>
            <w:del w:id="89" w:author="Author">
              <w:r w:rsidRPr="003E24EC" w:rsidDel="00764CDC">
                <w:rPr>
                  <w:rFonts w:ascii="Times New Roman" w:hAnsi="Times New Roman" w:cs="Times New Roman"/>
                  <w:sz w:val="20"/>
                  <w:szCs w:val="20"/>
                  <w:lang w:val="en-GB"/>
                </w:rPr>
                <w:delText>20</w:delText>
              </w:r>
            </w:del>
            <w:ins w:id="90" w:author="Author">
              <w:r w:rsidR="00764CDC">
                <w:rPr>
                  <w:rFonts w:ascii="Times New Roman" w:hAnsi="Times New Roman" w:cs="Times New Roman"/>
                  <w:sz w:val="20"/>
                  <w:szCs w:val="20"/>
                  <w:lang w:val="en-GB"/>
                </w:rPr>
                <w:t>19</w:t>
              </w:r>
            </w:ins>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Lapse risk (up) – Average run off period</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positive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91" w:author="Author">
              <w:r w:rsidR="00764CDC">
                <w:rPr>
                  <w:rFonts w:ascii="Times New Roman" w:hAnsi="Times New Roman" w:cs="Times New Roman"/>
                  <w:sz w:val="20"/>
                  <w:szCs w:val="20"/>
                  <w:lang w:val="en-GB"/>
                </w:rPr>
                <w:t>4</w:t>
              </w:r>
            </w:ins>
            <w:del w:id="92" w:author="Author">
              <w:r w:rsidRPr="003E24EC" w:rsidDel="00764CDC">
                <w:rPr>
                  <w:rFonts w:ascii="Times New Roman" w:hAnsi="Times New Roman" w:cs="Times New Roman"/>
                  <w:sz w:val="20"/>
                  <w:szCs w:val="20"/>
                  <w:lang w:val="en-GB"/>
                </w:rPr>
                <w:delText>5</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Surrender strain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negative surrender strains as defined in Article 95 of </w:t>
            </w:r>
            <w:ins w:id="93" w:author="Author">
              <w:r w:rsidR="00CB577A">
                <w:rPr>
                  <w:rFonts w:ascii="Times New Roman" w:eastAsia="Times New Roman" w:hAnsi="Times New Roman" w:cs="Times New Roman"/>
                  <w:sz w:val="20"/>
                  <w:szCs w:val="20"/>
                  <w:lang w:val="en-GB" w:eastAsia="es-ES"/>
                </w:rPr>
                <w:t>Delegated Regulation 2015/35</w:t>
              </w:r>
            </w:ins>
            <w:del w:id="94" w:author="Author">
              <w:r w:rsidR="003E24EC" w:rsidRPr="003E24EC" w:rsidDel="00CB577A">
                <w:rPr>
                  <w:rFonts w:ascii="Times New Roman" w:eastAsia="Times New Roman" w:hAnsi="Times New Roman" w:cs="Times New Roman"/>
                  <w:sz w:val="20"/>
                  <w:szCs w:val="20"/>
                  <w:lang w:val="en-GB" w:eastAsia="es-ES"/>
                </w:rPr>
                <w:delText>Implementing measures</w:delText>
              </w:r>
            </w:del>
            <w:r w:rsidR="003E24EC" w:rsidRPr="003E24EC">
              <w:rPr>
                <w:rFonts w:ascii="Times New Roman" w:eastAsia="Times New Roman" w:hAnsi="Times New Roman" w:cs="Times New Roman"/>
                <w:sz w:val="20"/>
                <w:szCs w:val="20"/>
                <w:lang w:val="en-GB" w:eastAsia="es-ES"/>
              </w:rPr>
              <w:t>.</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95" w:author="Author">
              <w:r w:rsidR="00764CDC">
                <w:rPr>
                  <w:rFonts w:ascii="Times New Roman" w:hAnsi="Times New Roman" w:cs="Times New Roman"/>
                  <w:sz w:val="20"/>
                  <w:szCs w:val="20"/>
                  <w:lang w:val="en-GB"/>
                </w:rPr>
                <w:t>6</w:t>
              </w:r>
            </w:ins>
            <w:del w:id="96"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Average rate </w:t>
            </w:r>
            <w:ins w:id="97" w:author="Author">
              <w:r w:rsidR="005171A8">
                <w:rPr>
                  <w:rFonts w:ascii="Times New Roman" w:hAnsi="Times New Roman" w:cs="Times New Roman"/>
                  <w:sz w:val="20"/>
                  <w:szCs w:val="20"/>
                  <w:lang w:val="en-GB"/>
                </w:rPr>
                <w:t>(t+1)</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negative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w:t>
            </w:r>
            <w:ins w:id="98" w:author="Author">
              <w:r w:rsidR="00764CDC">
                <w:rPr>
                  <w:rFonts w:ascii="Times New Roman" w:hAnsi="Times New Roman" w:cs="Times New Roman"/>
                  <w:sz w:val="20"/>
                  <w:szCs w:val="20"/>
                  <w:lang w:val="en-GB"/>
                </w:rPr>
                <w:t>19</w:t>
              </w:r>
            </w:ins>
            <w:del w:id="99" w:author="Author">
              <w:r w:rsidRPr="003E24EC" w:rsidDel="00764CDC">
                <w:rPr>
                  <w:rFonts w:ascii="Times New Roman" w:hAnsi="Times New Roman" w:cs="Times New Roman"/>
                  <w:sz w:val="20"/>
                  <w:szCs w:val="20"/>
                  <w:lang w:val="en-GB"/>
                </w:rPr>
                <w:delText>20</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Average run off period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negative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w:t>
            </w:r>
            <w:ins w:id="100" w:author="Author">
              <w:r w:rsidR="00764CDC">
                <w:rPr>
                  <w:rFonts w:ascii="Times New Roman" w:hAnsi="Times New Roman" w:cs="Times New Roman"/>
                  <w:sz w:val="20"/>
                  <w:szCs w:val="20"/>
                  <w:lang w:val="en-GB"/>
                </w:rPr>
                <w:t>18</w:t>
              </w:r>
            </w:ins>
            <w:del w:id="101" w:author="Author">
              <w:r w:rsidRPr="003E24EC" w:rsidDel="00764CDC">
                <w:rPr>
                  <w:rFonts w:ascii="Times New Roman" w:hAnsi="Times New Roman" w:cs="Times New Roman"/>
                  <w:sz w:val="20"/>
                  <w:szCs w:val="20"/>
                  <w:lang w:val="en-GB"/>
                </w:rPr>
                <w:delText>19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expense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life insurance and reinsurance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02" w:author="Author">
              <w:r w:rsidR="00764CDC">
                <w:rPr>
                  <w:rFonts w:ascii="Times New Roman" w:hAnsi="Times New Roman" w:cs="Times New Roman"/>
                  <w:sz w:val="20"/>
                  <w:szCs w:val="20"/>
                  <w:lang w:val="en-GB"/>
                </w:rPr>
                <w:t>1</w:t>
              </w:r>
            </w:ins>
            <w:del w:id="103" w:author="Author">
              <w:r w:rsidRPr="003E24EC" w:rsidDel="00764CDC">
                <w:rPr>
                  <w:rFonts w:ascii="Times New Roman" w:hAnsi="Times New Roman" w:cs="Times New Roman"/>
                  <w:sz w:val="20"/>
                  <w:szCs w:val="20"/>
                  <w:lang w:val="en-GB"/>
                </w:rPr>
                <w:delText>2</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Life expense risk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life insurance and reinsurance during the last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04" w:author="Author">
              <w:r w:rsidR="00764CDC">
                <w:rPr>
                  <w:rFonts w:ascii="Times New Roman" w:hAnsi="Times New Roman" w:cs="Times New Roman"/>
                  <w:sz w:val="20"/>
                  <w:szCs w:val="20"/>
                  <w:lang w:val="en-GB"/>
                </w:rPr>
                <w:t>2</w:t>
              </w:r>
            </w:ins>
            <w:del w:id="105"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expense risk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27F" w:rsidRPr="003E24EC" w:rsidTr="005D627F">
        <w:tc>
          <w:tcPr>
            <w:tcW w:w="1262"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06" w:author="Author">
              <w:r w:rsidR="00764CDC">
                <w:rPr>
                  <w:rFonts w:ascii="Times New Roman" w:hAnsi="Times New Roman" w:cs="Times New Roman"/>
                  <w:sz w:val="20"/>
                  <w:szCs w:val="20"/>
                  <w:lang w:val="en-GB"/>
                </w:rPr>
                <w:t>2</w:t>
              </w:r>
            </w:ins>
            <w:del w:id="107"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catastrophe risk – Capital at risk</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96 of </w:t>
            </w:r>
            <w:ins w:id="108" w:author="Author">
              <w:r w:rsidR="00CB577A">
                <w:rPr>
                  <w:rFonts w:ascii="Times New Roman" w:eastAsia="Times New Roman" w:hAnsi="Times New Roman" w:cs="Times New Roman"/>
                  <w:sz w:val="20"/>
                  <w:szCs w:val="20"/>
                  <w:lang w:val="en-GB" w:eastAsia="es-ES"/>
                </w:rPr>
                <w:t>Delegated Regulation 2015/35</w:t>
              </w:r>
            </w:ins>
            <w:del w:id="109" w:author="Author">
              <w:r w:rsidR="003E24EC" w:rsidRPr="003E24EC" w:rsidDel="00CB577A">
                <w:rPr>
                  <w:rFonts w:ascii="Times New Roman" w:eastAsia="Times New Roman" w:hAnsi="Times New Roman" w:cs="Times New Roman"/>
                  <w:sz w:val="20"/>
                  <w:szCs w:val="20"/>
                  <w:lang w:val="en-GB" w:eastAsia="es-ES"/>
                </w:rPr>
                <w:delText>Implementing measures</w:delText>
              </w:r>
            </w:del>
            <w:r w:rsidR="003E24EC" w:rsidRPr="003E24EC">
              <w:rPr>
                <w:rFonts w:ascii="Times New Roman" w:eastAsia="Times New Roman" w:hAnsi="Times New Roman" w:cs="Times New Roman"/>
                <w:sz w:val="20"/>
                <w:szCs w:val="20"/>
                <w:lang w:val="en-GB" w:eastAsia="es-ES"/>
              </w:rPr>
              <w:t>.</w:t>
            </w:r>
          </w:p>
        </w:tc>
      </w:tr>
      <w:tr w:rsidR="005D627F" w:rsidRPr="003E24EC" w:rsidTr="005D627F">
        <w:tc>
          <w:tcPr>
            <w:tcW w:w="8627" w:type="dxa"/>
            <w:gridSpan w:val="4"/>
            <w:tcBorders>
              <w:left w:val="nil"/>
              <w:right w:val="nil"/>
            </w:tcBorders>
          </w:tcPr>
          <w:p w:rsidR="005D627F" w:rsidRPr="003E24EC" w:rsidRDefault="005D627F" w:rsidP="00D27CE6">
            <w:pPr>
              <w:spacing w:before="240"/>
              <w:rPr>
                <w:rFonts w:ascii="Times New Roman" w:hAnsi="Times New Roman" w:cs="Times New Roman"/>
                <w:b/>
                <w:sz w:val="20"/>
                <w:szCs w:val="20"/>
                <w:lang w:val="en-GB"/>
              </w:rPr>
            </w:pPr>
            <w:r w:rsidRPr="003E24EC">
              <w:rPr>
                <w:rFonts w:ascii="Times New Roman" w:hAnsi="Times New Roman" w:cs="Times New Roman"/>
                <w:b/>
                <w:sz w:val="20"/>
                <w:szCs w:val="20"/>
                <w:lang w:val="en-GB"/>
              </w:rPr>
              <w:t>Health underwriting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10" w:author="Author">
              <w:r w:rsidR="00764CDC">
                <w:rPr>
                  <w:rFonts w:ascii="Times New Roman" w:hAnsi="Times New Roman" w:cs="Times New Roman"/>
                  <w:sz w:val="20"/>
                  <w:szCs w:val="20"/>
                  <w:lang w:val="en-GB"/>
                </w:rPr>
                <w:t>2</w:t>
              </w:r>
            </w:ins>
            <w:del w:id="111"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97 of </w:t>
            </w:r>
            <w:ins w:id="112" w:author="Author">
              <w:r w:rsidR="00CB577A">
                <w:rPr>
                  <w:rFonts w:ascii="Times New Roman" w:eastAsia="Times New Roman" w:hAnsi="Times New Roman" w:cs="Times New Roman"/>
                  <w:sz w:val="20"/>
                  <w:szCs w:val="20"/>
                  <w:lang w:val="en-GB" w:eastAsia="es-ES"/>
                </w:rPr>
                <w:t>Delegated Regulation 2015/35</w:t>
              </w:r>
            </w:ins>
            <w:del w:id="113" w:author="Author">
              <w:r w:rsidR="003E24EC" w:rsidRPr="003E24EC" w:rsidDel="00CB577A">
                <w:rPr>
                  <w:rFonts w:ascii="Times New Roman" w:eastAsia="Times New Roman" w:hAnsi="Times New Roman" w:cs="Times New Roman"/>
                  <w:sz w:val="20"/>
                  <w:szCs w:val="20"/>
                  <w:lang w:val="en-GB" w:eastAsia="es-ES"/>
                </w:rPr>
                <w:delText>Implementing measures</w:delText>
              </w:r>
              <w:r w:rsidRPr="003E24EC" w:rsidDel="00CB577A">
                <w:rPr>
                  <w:rFonts w:ascii="Times New Roman" w:hAnsi="Times New Roman" w:cs="Times New Roman"/>
                  <w:sz w:val="20"/>
                  <w:szCs w:val="20"/>
                  <w:lang w:val="en-GB"/>
                </w:rPr>
                <w:delText xml:space="preserve"> </w:delText>
              </w:r>
            </w:del>
            <w:r w:rsidRPr="003E24EC">
              <w:rPr>
                <w:rFonts w:ascii="Times New Roman" w:hAnsi="Times New Roman" w:cs="Times New Roman"/>
                <w:sz w:val="20"/>
                <w:szCs w:val="20"/>
                <w:lang w:val="en-GB"/>
              </w:rPr>
              <w:t>for all obligations subject to health mortality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14" w:author="Author">
              <w:r w:rsidR="00764CDC">
                <w:rPr>
                  <w:rFonts w:ascii="Times New Roman" w:hAnsi="Times New Roman" w:cs="Times New Roman"/>
                  <w:sz w:val="20"/>
                  <w:szCs w:val="20"/>
                  <w:lang w:val="en-GB"/>
                </w:rPr>
                <w:t>6</w:t>
              </w:r>
            </w:ins>
            <w:del w:id="115"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Average rate</w:t>
            </w:r>
            <w:ins w:id="116" w:author="Author">
              <w:r w:rsidR="00105D57">
                <w:rPr>
                  <w:rFonts w:ascii="Times New Roman" w:hAnsi="Times New Roman" w:cs="Times New Roman"/>
                  <w:sz w:val="20"/>
                  <w:szCs w:val="20"/>
                  <w:lang w:val="en-GB"/>
                </w:rPr>
                <w:t xml:space="preserve"> t+1</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mortality rate during the following 12 months </w:t>
            </w:r>
            <w:ins w:id="117" w:author="Author">
              <w:r w:rsidR="00105D57">
                <w:rPr>
                  <w:rFonts w:ascii="Times New Roman" w:hAnsi="Times New Roman" w:cs="Times New Roman"/>
                  <w:sz w:val="20"/>
                  <w:szCs w:val="20"/>
                  <w:lang w:val="en-GB"/>
                </w:rPr>
                <w:t xml:space="preserve">(t+1) </w:t>
              </w:r>
            </w:ins>
            <w:r w:rsidRPr="003E24EC">
              <w:rPr>
                <w:rFonts w:ascii="Times New Roman" w:hAnsi="Times New Roman" w:cs="Times New Roman"/>
                <w:sz w:val="20"/>
                <w:szCs w:val="20"/>
                <w:lang w:val="en-GB"/>
              </w:rPr>
              <w:t>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18" w:author="Author">
              <w:r w:rsidR="00764CDC">
                <w:rPr>
                  <w:rFonts w:ascii="Times New Roman" w:hAnsi="Times New Roman" w:cs="Times New Roman"/>
                  <w:sz w:val="20"/>
                  <w:szCs w:val="20"/>
                  <w:lang w:val="en-GB"/>
                </w:rPr>
                <w:t>8</w:t>
              </w:r>
            </w:ins>
            <w:del w:id="119"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20" w:author="Author">
              <w:r w:rsidR="00764CDC">
                <w:rPr>
                  <w:rFonts w:ascii="Times New Roman" w:hAnsi="Times New Roman" w:cs="Times New Roman"/>
                  <w:sz w:val="20"/>
                  <w:szCs w:val="20"/>
                  <w:lang w:val="en-GB"/>
                </w:rPr>
                <w:t>5</w:t>
              </w:r>
            </w:ins>
            <w:del w:id="121" w:author="Author">
              <w:r w:rsidRPr="003E24EC" w:rsidDel="00764CDC">
                <w:rPr>
                  <w:rFonts w:ascii="Times New Roman" w:hAnsi="Times New Roman" w:cs="Times New Roman"/>
                  <w:sz w:val="20"/>
                  <w:szCs w:val="20"/>
                  <w:lang w:val="en-GB"/>
                </w:rPr>
                <w:delText>6</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Best estimate of obligations subject to health longevity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22" w:author="Author">
              <w:r w:rsidR="00764CDC">
                <w:rPr>
                  <w:rFonts w:ascii="Times New Roman" w:hAnsi="Times New Roman" w:cs="Times New Roman"/>
                  <w:sz w:val="20"/>
                  <w:szCs w:val="20"/>
                  <w:lang w:val="en-GB"/>
                </w:rPr>
                <w:t>6</w:t>
              </w:r>
            </w:ins>
            <w:del w:id="123"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Average rate</w:t>
            </w:r>
            <w:ins w:id="124" w:author="Author">
              <w:r w:rsidR="00105D57">
                <w:rPr>
                  <w:rFonts w:ascii="Times New Roman" w:hAnsi="Times New Roman" w:cs="Times New Roman"/>
                  <w:sz w:val="20"/>
                  <w:szCs w:val="20"/>
                  <w:lang w:val="en-GB"/>
                </w:rPr>
                <w:t xml:space="preserve"> t+1</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mortality rate during the following 12 months </w:t>
            </w:r>
            <w:ins w:id="125" w:author="Author">
              <w:r w:rsidR="00105D57">
                <w:rPr>
                  <w:rFonts w:ascii="Times New Roman" w:hAnsi="Times New Roman" w:cs="Times New Roman"/>
                  <w:sz w:val="20"/>
                  <w:szCs w:val="20"/>
                  <w:lang w:val="en-GB"/>
                </w:rPr>
                <w:t xml:space="preserve">(t+1) </w:t>
              </w:r>
            </w:ins>
            <w:r w:rsidRPr="003E24EC">
              <w:rPr>
                <w:rFonts w:ascii="Times New Roman" w:hAnsi="Times New Roman" w:cs="Times New Roman"/>
                <w:sz w:val="20"/>
                <w:szCs w:val="20"/>
                <w:lang w:val="en-GB"/>
              </w:rPr>
              <w:t>weighted by sum insured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26" w:author="Author">
              <w:r w:rsidR="00764CDC">
                <w:rPr>
                  <w:rFonts w:ascii="Times New Roman" w:hAnsi="Times New Roman" w:cs="Times New Roman"/>
                  <w:sz w:val="20"/>
                  <w:szCs w:val="20"/>
                  <w:lang w:val="en-GB"/>
                </w:rPr>
                <w:t>8</w:t>
              </w:r>
            </w:ins>
            <w:del w:id="127"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28" w:author="Author">
              <w:r w:rsidR="00764CDC">
                <w:rPr>
                  <w:rFonts w:ascii="Times New Roman" w:hAnsi="Times New Roman" w:cs="Times New Roman"/>
                  <w:sz w:val="20"/>
                  <w:szCs w:val="20"/>
                  <w:lang w:val="en-GB"/>
                </w:rPr>
                <w:t>8</w:t>
              </w:r>
            </w:ins>
            <w:del w:id="129"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(medical expenses)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medical expense insurance and reinsurance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30" w:author="Author">
              <w:r w:rsidR="00764CDC">
                <w:rPr>
                  <w:rFonts w:ascii="Times New Roman" w:hAnsi="Times New Roman" w:cs="Times New Roman"/>
                  <w:sz w:val="20"/>
                  <w:szCs w:val="20"/>
                  <w:lang w:val="en-GB"/>
                </w:rPr>
                <w:t>1</w:t>
              </w:r>
            </w:ins>
            <w:del w:id="131" w:author="Author">
              <w:r w:rsidRPr="003E24EC" w:rsidDel="00764CDC">
                <w:rPr>
                  <w:rFonts w:ascii="Times New Roman" w:hAnsi="Times New Roman" w:cs="Times New Roman"/>
                  <w:sz w:val="20"/>
                  <w:szCs w:val="20"/>
                  <w:lang w:val="en-GB"/>
                </w:rPr>
                <w:delText>2</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disability-morbidity risk (medical expenses)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medical expense insurance and reinsurance during the last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32" w:author="Author">
              <w:r w:rsidR="00764CDC">
                <w:rPr>
                  <w:rFonts w:ascii="Times New Roman" w:hAnsi="Times New Roman" w:cs="Times New Roman"/>
                  <w:sz w:val="20"/>
                  <w:szCs w:val="20"/>
                  <w:lang w:val="en-GB"/>
                </w:rPr>
                <w:t>2</w:t>
              </w:r>
            </w:ins>
            <w:del w:id="133"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(medical expenses)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34" w:author="Author">
              <w:r w:rsidR="00764CDC">
                <w:rPr>
                  <w:rFonts w:ascii="Times New Roman" w:hAnsi="Times New Roman" w:cs="Times New Roman"/>
                  <w:sz w:val="20"/>
                  <w:szCs w:val="20"/>
                  <w:lang w:val="en-GB"/>
                </w:rPr>
                <w:t>2</w:t>
              </w:r>
            </w:ins>
            <w:del w:id="135"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100 of </w:t>
            </w:r>
            <w:ins w:id="136" w:author="Author">
              <w:r w:rsidR="00C329E1">
                <w:rPr>
                  <w:rFonts w:ascii="Times New Roman" w:eastAsia="Times New Roman" w:hAnsi="Times New Roman" w:cs="Times New Roman"/>
                  <w:sz w:val="20"/>
                  <w:szCs w:val="20"/>
                  <w:lang w:val="en-GB" w:eastAsia="es-ES"/>
                </w:rPr>
                <w:t>Delegated Regulation 2015/35</w:t>
              </w:r>
            </w:ins>
            <w:del w:id="137" w:author="Author">
              <w:r w:rsidR="003E24EC" w:rsidRPr="003E24EC" w:rsidDel="00C329E1">
                <w:rPr>
                  <w:rFonts w:ascii="Times New Roman" w:eastAsia="Times New Roman" w:hAnsi="Times New Roman" w:cs="Times New Roman"/>
                  <w:sz w:val="20"/>
                  <w:szCs w:val="20"/>
                  <w:lang w:val="en-GB" w:eastAsia="es-ES"/>
                </w:rPr>
                <w:delText>Implementing measures</w:delText>
              </w:r>
              <w:r w:rsidRPr="003E24EC" w:rsidDel="00C329E1">
                <w:rPr>
                  <w:rFonts w:ascii="Times New Roman" w:hAnsi="Times New Roman" w:cs="Times New Roman"/>
                  <w:sz w:val="20"/>
                  <w:szCs w:val="20"/>
                  <w:lang w:val="en-GB"/>
                </w:rPr>
                <w:delText xml:space="preserve"> </w:delText>
              </w:r>
            </w:del>
            <w:ins w:id="138" w:author="Author">
              <w:r w:rsidR="00C329E1">
                <w:rPr>
                  <w:rFonts w:ascii="Times New Roman" w:hAnsi="Times New Roman" w:cs="Times New Roman"/>
                  <w:sz w:val="20"/>
                  <w:szCs w:val="20"/>
                  <w:lang w:val="en-GB"/>
                </w:rPr>
                <w:t xml:space="preserve"> </w:t>
              </w:r>
            </w:ins>
            <w:r w:rsidRPr="003E24EC">
              <w:rPr>
                <w:rFonts w:ascii="Times New Roman" w:hAnsi="Times New Roman" w:cs="Times New Roman"/>
                <w:sz w:val="20"/>
                <w:szCs w:val="20"/>
                <w:lang w:val="en-GB"/>
              </w:rPr>
              <w:t>for all obligations subject to disability-morbidity risk (income protection)</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39" w:author="Author">
              <w:r w:rsidR="00764CDC">
                <w:rPr>
                  <w:rFonts w:ascii="Times New Roman" w:hAnsi="Times New Roman" w:cs="Times New Roman"/>
                  <w:sz w:val="20"/>
                  <w:szCs w:val="20"/>
                  <w:lang w:val="en-GB"/>
                </w:rPr>
                <w:t>3</w:t>
              </w:r>
            </w:ins>
            <w:del w:id="140" w:author="Author">
              <w:r w:rsidRPr="003E24EC" w:rsidDel="00764CDC">
                <w:rPr>
                  <w:rFonts w:ascii="Times New Roman" w:hAnsi="Times New Roman" w:cs="Times New Roman"/>
                  <w:sz w:val="20"/>
                  <w:szCs w:val="20"/>
                  <w:lang w:val="en-GB"/>
                </w:rPr>
                <w:delText>4</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Capital at risk t+1</w:t>
            </w:r>
          </w:p>
        </w:tc>
        <w:tc>
          <w:tcPr>
            <w:tcW w:w="4955" w:type="dxa"/>
          </w:tcPr>
          <w:p w:rsidR="005D627F" w:rsidRPr="003E24EC" w:rsidRDefault="005D627F" w:rsidP="00CB577A">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at risk as defined in R0230/C01</w:t>
            </w:r>
            <w:del w:id="141" w:author="Author">
              <w:r w:rsidRPr="003E24EC" w:rsidDel="00CB577A">
                <w:rPr>
                  <w:rFonts w:ascii="Times New Roman" w:hAnsi="Times New Roman" w:cs="Times New Roman"/>
                  <w:sz w:val="20"/>
                  <w:szCs w:val="20"/>
                  <w:lang w:val="en-GB"/>
                </w:rPr>
                <w:delText>3</w:delText>
              </w:r>
            </w:del>
            <w:ins w:id="142" w:author="Author">
              <w:r w:rsidR="00CB577A">
                <w:rPr>
                  <w:rFonts w:ascii="Times New Roman" w:hAnsi="Times New Roman" w:cs="Times New Roman"/>
                  <w:sz w:val="20"/>
                  <w:szCs w:val="20"/>
                  <w:lang w:val="en-GB"/>
                </w:rPr>
                <w:t>2</w:t>
              </w:r>
            </w:ins>
            <w:r w:rsidRPr="003E24EC">
              <w:rPr>
                <w:rFonts w:ascii="Times New Roman" w:hAnsi="Times New Roman" w:cs="Times New Roman"/>
                <w:sz w:val="20"/>
                <w:szCs w:val="20"/>
                <w:lang w:val="en-GB"/>
              </w:rPr>
              <w:t>0 after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43" w:author="Author">
              <w:r w:rsidR="00764CDC">
                <w:rPr>
                  <w:rFonts w:ascii="Times New Roman" w:hAnsi="Times New Roman" w:cs="Times New Roman"/>
                  <w:sz w:val="20"/>
                  <w:szCs w:val="20"/>
                  <w:lang w:val="en-GB"/>
                </w:rPr>
                <w:t>5</w:t>
              </w:r>
            </w:ins>
            <w:del w:id="144" w:author="Author">
              <w:r w:rsidRPr="003E24EC" w:rsidDel="00764CDC">
                <w:rPr>
                  <w:rFonts w:ascii="Times New Roman" w:hAnsi="Times New Roman" w:cs="Times New Roman"/>
                  <w:sz w:val="20"/>
                  <w:szCs w:val="20"/>
                  <w:lang w:val="en-GB"/>
                </w:rPr>
                <w:delText>6</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Best estimate of obligations subject to </w:t>
            </w:r>
            <w:r w:rsidR="000E1E3B" w:rsidRPr="003E24EC">
              <w:rPr>
                <w:rFonts w:ascii="Times New Roman" w:hAnsi="Times New Roman" w:cs="Times New Roman"/>
                <w:sz w:val="20"/>
                <w:szCs w:val="20"/>
                <w:lang w:val="en-GB"/>
              </w:rPr>
              <w:t xml:space="preserve">disability-morbidity </w:t>
            </w:r>
            <w:r w:rsidRPr="003E24EC">
              <w:rPr>
                <w:rFonts w:ascii="Times New Roman" w:hAnsi="Times New Roman" w:cs="Times New Roman"/>
                <w:sz w:val="20"/>
                <w:szCs w:val="20"/>
                <w:lang w:val="en-GB"/>
              </w:rPr>
              <w:t>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45" w:author="Author">
              <w:r w:rsidR="00764CDC">
                <w:rPr>
                  <w:rFonts w:ascii="Times New Roman" w:hAnsi="Times New Roman" w:cs="Times New Roman"/>
                  <w:sz w:val="20"/>
                  <w:szCs w:val="20"/>
                  <w:lang w:val="en-GB"/>
                </w:rPr>
                <w:t>6</w:t>
              </w:r>
            </w:ins>
            <w:del w:id="146"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Average rate</w:t>
            </w:r>
            <w:ins w:id="147" w:author="Author">
              <w:r w:rsidR="00105D57">
                <w:rPr>
                  <w:rFonts w:ascii="Times New Roman" w:hAnsi="Times New Roman" w:cs="Times New Roman"/>
                  <w:sz w:val="20"/>
                  <w:szCs w:val="20"/>
                  <w:lang w:val="en-GB"/>
                </w:rPr>
                <w:t xml:space="preserve"> t+1</w:t>
              </w:r>
            </w:ins>
          </w:p>
        </w:tc>
        <w:tc>
          <w:tcPr>
            <w:tcW w:w="4955" w:type="dxa"/>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disability-morbidity rate during the following </w:t>
            </w:r>
            <w:ins w:id="148" w:author="Author">
              <w:r w:rsidR="00105D57">
                <w:rPr>
                  <w:rFonts w:ascii="Times New Roman" w:hAnsi="Times New Roman" w:cs="Times New Roman"/>
                  <w:sz w:val="20"/>
                  <w:szCs w:val="20"/>
                  <w:lang w:val="en-GB"/>
                </w:rPr>
                <w:t>1</w:t>
              </w:r>
              <w:r w:rsidR="00764CDC" w:rsidRPr="003E24EC">
                <w:rPr>
                  <w:rFonts w:ascii="Times New Roman" w:hAnsi="Times New Roman" w:cs="Times New Roman"/>
                  <w:sz w:val="20"/>
                  <w:szCs w:val="20"/>
                  <w:lang w:val="en-GB"/>
                </w:rPr>
                <w:t>2</w:t>
              </w:r>
              <w:r w:rsidR="00764CDC">
                <w:rPr>
                  <w:rFonts w:ascii="Times New Roman" w:hAnsi="Times New Roman" w:cs="Times New Roman"/>
                  <w:sz w:val="20"/>
                  <w:szCs w:val="20"/>
                  <w:lang w:val="en-GB"/>
                </w:rPr>
                <w:t xml:space="preserve"> (t+1)</w:t>
              </w:r>
            </w:ins>
            <w:del w:id="149" w:author="Author">
              <w:r w:rsidRPr="003E24EC" w:rsidDel="00764CDC">
                <w:rPr>
                  <w:rFonts w:ascii="Times New Roman" w:hAnsi="Times New Roman" w:cs="Times New Roman"/>
                  <w:sz w:val="20"/>
                  <w:szCs w:val="20"/>
                  <w:lang w:val="en-GB"/>
                </w:rPr>
                <w:delText>12</w:delText>
              </w:r>
            </w:del>
            <w:r w:rsidRPr="003E24EC">
              <w:rPr>
                <w:rFonts w:ascii="Times New Roman" w:hAnsi="Times New Roman" w:cs="Times New Roman"/>
                <w:sz w:val="20"/>
                <w:szCs w:val="20"/>
                <w:lang w:val="en-GB"/>
              </w:rPr>
              <w:t xml:space="preserve">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50" w:author="Author">
              <w:r w:rsidR="00764CDC">
                <w:rPr>
                  <w:rFonts w:ascii="Times New Roman" w:hAnsi="Times New Roman" w:cs="Times New Roman"/>
                  <w:sz w:val="20"/>
                  <w:szCs w:val="20"/>
                  <w:lang w:val="en-GB"/>
                </w:rPr>
                <w:t>7</w:t>
              </w:r>
            </w:ins>
            <w:del w:id="151" w:author="Author">
              <w:r w:rsidRPr="003E24EC" w:rsidDel="00764CDC">
                <w:rPr>
                  <w:rFonts w:ascii="Times New Roman" w:hAnsi="Times New Roman" w:cs="Times New Roman"/>
                  <w:sz w:val="20"/>
                  <w:szCs w:val="20"/>
                  <w:lang w:val="en-GB"/>
                </w:rPr>
                <w:delText>8</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Average rate t+</w:t>
            </w:r>
            <w:del w:id="152" w:author="Author">
              <w:r w:rsidRPr="003E24EC" w:rsidDel="00105D57">
                <w:rPr>
                  <w:rFonts w:ascii="Times New Roman" w:hAnsi="Times New Roman" w:cs="Times New Roman"/>
                  <w:sz w:val="20"/>
                  <w:szCs w:val="20"/>
                  <w:lang w:val="en-GB"/>
                </w:rPr>
                <w:delText>1</w:delText>
              </w:r>
            </w:del>
            <w:ins w:id="153" w:author="Author">
              <w:r w:rsidR="00105D57">
                <w:rPr>
                  <w:rFonts w:ascii="Times New Roman" w:hAnsi="Times New Roman" w:cs="Times New Roman"/>
                  <w:sz w:val="20"/>
                  <w:szCs w:val="20"/>
                  <w:lang w:val="en-GB"/>
                </w:rPr>
                <w:t>2</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disability-morbidity rate during the 12 months after the following 12 months </w:t>
            </w:r>
            <w:ins w:id="154" w:author="Author">
              <w:r w:rsidR="00105D57">
                <w:rPr>
                  <w:rFonts w:ascii="Times New Roman" w:hAnsi="Times New Roman" w:cs="Times New Roman"/>
                  <w:sz w:val="20"/>
                  <w:szCs w:val="20"/>
                  <w:lang w:val="en-GB"/>
                </w:rPr>
                <w:t xml:space="preserve">(t+2) </w:t>
              </w:r>
            </w:ins>
            <w:r w:rsidRPr="003E24EC">
              <w:rPr>
                <w:rFonts w:ascii="Times New Roman" w:hAnsi="Times New Roman" w:cs="Times New Roman"/>
                <w:sz w:val="20"/>
                <w:szCs w:val="20"/>
                <w:lang w:val="en-GB"/>
              </w:rPr>
              <w:t>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55" w:author="Author">
              <w:r w:rsidR="00764CDC">
                <w:rPr>
                  <w:rFonts w:ascii="Times New Roman" w:hAnsi="Times New Roman" w:cs="Times New Roman"/>
                  <w:sz w:val="20"/>
                  <w:szCs w:val="20"/>
                  <w:lang w:val="en-GB"/>
                </w:rPr>
                <w:t>8</w:t>
              </w:r>
            </w:ins>
            <w:del w:id="156"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57" w:author="Author">
              <w:r w:rsidR="00764CDC">
                <w:rPr>
                  <w:rFonts w:ascii="Times New Roman" w:hAnsi="Times New Roman" w:cs="Times New Roman"/>
                  <w:sz w:val="20"/>
                  <w:szCs w:val="20"/>
                  <w:lang w:val="en-GB"/>
                </w:rPr>
                <w:t>0</w:t>
              </w:r>
            </w:ins>
            <w:del w:id="158" w:author="Author">
              <w:r w:rsidRPr="003E24EC" w:rsidDel="00764CDC">
                <w:rPr>
                  <w:rFonts w:ascii="Times New Roman" w:hAnsi="Times New Roman" w:cs="Times New Roman"/>
                  <w:sz w:val="20"/>
                  <w:szCs w:val="20"/>
                  <w:lang w:val="en-GB"/>
                </w:rPr>
                <w:delText>1</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Termination rates</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Expected termination rates during the following 12 months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59" w:author="Author">
              <w:r w:rsidR="00764CDC">
                <w:rPr>
                  <w:rFonts w:ascii="Times New Roman" w:hAnsi="Times New Roman" w:cs="Times New Roman"/>
                  <w:sz w:val="20"/>
                  <w:szCs w:val="20"/>
                  <w:lang w:val="en-GB"/>
                </w:rPr>
                <w:t>4</w:t>
              </w:r>
            </w:ins>
            <w:del w:id="160" w:author="Author">
              <w:r w:rsidRPr="003E24EC" w:rsidDel="00764CDC">
                <w:rPr>
                  <w:rFonts w:ascii="Times New Roman" w:hAnsi="Times New Roman" w:cs="Times New Roman"/>
                  <w:sz w:val="20"/>
                  <w:szCs w:val="20"/>
                  <w:lang w:val="en-GB"/>
                </w:rPr>
                <w:delText>5</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SLT lapse risk (up) – Surrender strain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positive surrender strains as defined in Article 102 of </w:t>
            </w:r>
            <w:ins w:id="161" w:author="Author">
              <w:r w:rsidR="00CB577A">
                <w:rPr>
                  <w:rFonts w:ascii="Times New Roman" w:eastAsia="Times New Roman" w:hAnsi="Times New Roman" w:cs="Times New Roman"/>
                  <w:sz w:val="20"/>
                  <w:szCs w:val="20"/>
                  <w:lang w:val="en-GB" w:eastAsia="es-ES"/>
                </w:rPr>
                <w:t>Delegated Regulation 2015/35</w:t>
              </w:r>
            </w:ins>
            <w:del w:id="162" w:author="Author">
              <w:r w:rsidR="003E24EC" w:rsidRPr="003E24EC" w:rsidDel="00CB577A">
                <w:rPr>
                  <w:rFonts w:ascii="Times New Roman" w:eastAsia="Times New Roman" w:hAnsi="Times New Roman" w:cs="Times New Roman"/>
                  <w:sz w:val="20"/>
                  <w:szCs w:val="20"/>
                  <w:lang w:val="en-GB" w:eastAsia="es-ES"/>
                </w:rPr>
                <w:delText>Implementing measures</w:delText>
              </w:r>
            </w:del>
            <w:ins w:id="163" w:author="Author">
              <w:r w:rsidR="00CB577A">
                <w:rPr>
                  <w:rFonts w:ascii="Times New Roman" w:eastAsia="Times New Roman" w:hAnsi="Times New Roman" w:cs="Times New Roman"/>
                  <w:sz w:val="20"/>
                  <w:szCs w:val="20"/>
                  <w:lang w:val="en-GB" w:eastAsia="es-ES"/>
                </w:rPr>
                <w:t>.</w:t>
              </w:r>
            </w:ins>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64" w:author="Author">
              <w:r w:rsidR="00764CDC">
                <w:rPr>
                  <w:rFonts w:ascii="Times New Roman" w:hAnsi="Times New Roman" w:cs="Times New Roman"/>
                  <w:sz w:val="20"/>
                  <w:szCs w:val="20"/>
                  <w:lang w:val="en-GB"/>
                </w:rPr>
                <w:t>6</w:t>
              </w:r>
            </w:ins>
            <w:del w:id="165"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(up) – Average rate </w:t>
            </w:r>
            <w:ins w:id="166" w:author="Author">
              <w:r w:rsidR="00105D57">
                <w:rPr>
                  <w:rFonts w:ascii="Times New Roman" w:hAnsi="Times New Roman" w:cs="Times New Roman"/>
                  <w:sz w:val="20"/>
                  <w:szCs w:val="20"/>
                  <w:lang w:val="en-GB"/>
                </w:rPr>
                <w:t>t+1</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positive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w:t>
            </w:r>
            <w:ins w:id="167" w:author="Author">
              <w:r w:rsidR="00764CDC">
                <w:rPr>
                  <w:rFonts w:ascii="Times New Roman" w:hAnsi="Times New Roman" w:cs="Times New Roman"/>
                  <w:sz w:val="20"/>
                  <w:szCs w:val="20"/>
                  <w:lang w:val="en-GB"/>
                </w:rPr>
                <w:t>19</w:t>
              </w:r>
            </w:ins>
            <w:del w:id="168" w:author="Author">
              <w:r w:rsidRPr="003E24EC" w:rsidDel="00764CDC">
                <w:rPr>
                  <w:rFonts w:ascii="Times New Roman" w:hAnsi="Times New Roman" w:cs="Times New Roman"/>
                  <w:sz w:val="20"/>
                  <w:szCs w:val="20"/>
                  <w:lang w:val="en-GB"/>
                </w:rPr>
                <w:delText>20</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SLT lapse risk (up) – Average run off period</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positive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69" w:author="Author">
              <w:r w:rsidR="00764CDC">
                <w:rPr>
                  <w:rFonts w:ascii="Times New Roman" w:hAnsi="Times New Roman" w:cs="Times New Roman"/>
                  <w:sz w:val="20"/>
                  <w:szCs w:val="20"/>
                  <w:lang w:val="en-GB"/>
                </w:rPr>
                <w:t>4</w:t>
              </w:r>
            </w:ins>
            <w:del w:id="170" w:author="Author">
              <w:r w:rsidRPr="003E24EC" w:rsidDel="00764CDC">
                <w:rPr>
                  <w:rFonts w:ascii="Times New Roman" w:hAnsi="Times New Roman" w:cs="Times New Roman"/>
                  <w:sz w:val="20"/>
                  <w:szCs w:val="20"/>
                  <w:lang w:val="en-GB"/>
                </w:rPr>
                <w:delText>5</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Surrender strain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negative surrender strains as defined in Article 102 of </w:t>
            </w:r>
            <w:ins w:id="171" w:author="Author">
              <w:r w:rsidR="00CB577A">
                <w:rPr>
                  <w:rFonts w:ascii="Times New Roman" w:eastAsia="Times New Roman" w:hAnsi="Times New Roman" w:cs="Times New Roman"/>
                  <w:sz w:val="20"/>
                  <w:szCs w:val="20"/>
                  <w:lang w:val="en-GB" w:eastAsia="es-ES"/>
                </w:rPr>
                <w:t>Delegated Regulation 2015/35</w:t>
              </w:r>
            </w:ins>
            <w:del w:id="172" w:author="Author">
              <w:r w:rsidR="003E24EC" w:rsidRPr="003E24EC" w:rsidDel="00CB577A">
                <w:rPr>
                  <w:rFonts w:ascii="Times New Roman" w:eastAsia="Times New Roman" w:hAnsi="Times New Roman" w:cs="Times New Roman"/>
                  <w:sz w:val="20"/>
                  <w:szCs w:val="20"/>
                  <w:lang w:val="en-GB" w:eastAsia="es-ES"/>
                </w:rPr>
                <w:delText>Implementing measures</w:delText>
              </w:r>
            </w:del>
            <w:ins w:id="173" w:author="Author">
              <w:r w:rsidR="00CB577A">
                <w:rPr>
                  <w:rFonts w:ascii="Times New Roman" w:eastAsia="Times New Roman" w:hAnsi="Times New Roman" w:cs="Times New Roman"/>
                  <w:sz w:val="20"/>
                  <w:szCs w:val="20"/>
                  <w:lang w:val="en-GB" w:eastAsia="es-ES"/>
                </w:rPr>
                <w:t>.</w:t>
              </w:r>
            </w:ins>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74" w:author="Author">
              <w:r w:rsidR="00764CDC">
                <w:rPr>
                  <w:rFonts w:ascii="Times New Roman" w:hAnsi="Times New Roman" w:cs="Times New Roman"/>
                  <w:sz w:val="20"/>
                  <w:szCs w:val="20"/>
                  <w:lang w:val="en-GB"/>
                </w:rPr>
                <w:t>6</w:t>
              </w:r>
            </w:ins>
            <w:del w:id="175" w:author="Author">
              <w:r w:rsidRPr="003E24EC" w:rsidDel="00764CDC">
                <w:rPr>
                  <w:rFonts w:ascii="Times New Roman" w:hAnsi="Times New Roman" w:cs="Times New Roman"/>
                  <w:sz w:val="20"/>
                  <w:szCs w:val="20"/>
                  <w:lang w:val="en-GB"/>
                </w:rPr>
                <w:delText>7</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Average rate </w:t>
            </w:r>
            <w:ins w:id="176" w:author="Author">
              <w:r w:rsidR="00105D57">
                <w:rPr>
                  <w:rFonts w:ascii="Times New Roman" w:hAnsi="Times New Roman" w:cs="Times New Roman"/>
                  <w:sz w:val="20"/>
                  <w:szCs w:val="20"/>
                  <w:lang w:val="en-GB"/>
                </w:rPr>
                <w:t>t+1</w:t>
              </w:r>
            </w:ins>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negative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w:t>
            </w:r>
            <w:ins w:id="177" w:author="Author">
              <w:r w:rsidR="00764CDC">
                <w:rPr>
                  <w:rFonts w:ascii="Times New Roman" w:hAnsi="Times New Roman" w:cs="Times New Roman"/>
                  <w:sz w:val="20"/>
                  <w:szCs w:val="20"/>
                  <w:lang w:val="en-GB"/>
                </w:rPr>
                <w:t>19</w:t>
              </w:r>
            </w:ins>
            <w:del w:id="178" w:author="Author">
              <w:r w:rsidRPr="003E24EC" w:rsidDel="00764CDC">
                <w:rPr>
                  <w:rFonts w:ascii="Times New Roman" w:hAnsi="Times New Roman" w:cs="Times New Roman"/>
                  <w:sz w:val="20"/>
                  <w:szCs w:val="20"/>
                  <w:lang w:val="en-GB"/>
                </w:rPr>
                <w:delText>20</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Average run off period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negative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w:t>
            </w:r>
            <w:ins w:id="179" w:author="Author">
              <w:r w:rsidR="00764CDC">
                <w:rPr>
                  <w:rFonts w:ascii="Times New Roman" w:hAnsi="Times New Roman" w:cs="Times New Roman"/>
                  <w:sz w:val="20"/>
                  <w:szCs w:val="20"/>
                  <w:lang w:val="en-GB"/>
                </w:rPr>
                <w:t>8</w:t>
              </w:r>
            </w:ins>
            <w:del w:id="180" w:author="Author">
              <w:r w:rsidRPr="003E24EC" w:rsidDel="00764CDC">
                <w:rPr>
                  <w:rFonts w:ascii="Times New Roman" w:hAnsi="Times New Roman" w:cs="Times New Roman"/>
                  <w:sz w:val="20"/>
                  <w:szCs w:val="20"/>
                  <w:lang w:val="en-GB"/>
                </w:rPr>
                <w:delText>9</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expense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health insurance and reinsurance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81" w:author="Author">
              <w:r w:rsidR="00764CDC">
                <w:rPr>
                  <w:rFonts w:ascii="Times New Roman" w:hAnsi="Times New Roman" w:cs="Times New Roman"/>
                  <w:sz w:val="20"/>
                  <w:szCs w:val="20"/>
                  <w:lang w:val="en-GB"/>
                </w:rPr>
                <w:t>1</w:t>
              </w:r>
            </w:ins>
            <w:del w:id="182" w:author="Author">
              <w:r w:rsidRPr="003E24EC" w:rsidDel="00764CDC">
                <w:rPr>
                  <w:rFonts w:ascii="Times New Roman" w:hAnsi="Times New Roman" w:cs="Times New Roman"/>
                  <w:sz w:val="20"/>
                  <w:szCs w:val="20"/>
                  <w:lang w:val="en-GB"/>
                </w:rPr>
                <w:delText>2</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expense risk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health insurance and reinsurance during the last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w:t>
            </w:r>
            <w:ins w:id="183" w:author="Author">
              <w:r w:rsidR="00764CDC">
                <w:rPr>
                  <w:rFonts w:ascii="Times New Roman" w:hAnsi="Times New Roman" w:cs="Times New Roman"/>
                  <w:sz w:val="20"/>
                  <w:szCs w:val="20"/>
                  <w:lang w:val="en-GB"/>
                </w:rPr>
                <w:t>2</w:t>
              </w:r>
            </w:ins>
            <w:del w:id="184" w:author="Author">
              <w:r w:rsidRPr="003E24EC" w:rsidDel="00764CDC">
                <w:rPr>
                  <w:rFonts w:ascii="Times New Roman" w:hAnsi="Times New Roman" w:cs="Times New Roman"/>
                  <w:sz w:val="20"/>
                  <w:szCs w:val="20"/>
                  <w:lang w:val="en-GB"/>
                </w:rPr>
                <w:delText>3</w:delText>
              </w:r>
            </w:del>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expense risk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Weighted average inflation rate included in the calculation of the best estimate of these obligations, weighted by the present value of expenses included in the calculation of the best estimate for servicing existing health obligations.</w:t>
            </w:r>
          </w:p>
        </w:tc>
      </w:tr>
    </w:tbl>
    <w:p w:rsidR="00FD6F1B" w:rsidRPr="003E24EC" w:rsidRDefault="00FD6F1B">
      <w:pPr>
        <w:rPr>
          <w:rFonts w:ascii="Times New Roman" w:hAnsi="Times New Roman" w:cs="Times New Roman"/>
          <w:sz w:val="20"/>
          <w:szCs w:val="20"/>
          <w:lang w:val="en-GB"/>
        </w:rPr>
      </w:pPr>
    </w:p>
    <w:sectPr w:rsidR="00FD6F1B" w:rsidRPr="003E24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D6F1B"/>
    <w:rsid w:val="00052131"/>
    <w:rsid w:val="000614A4"/>
    <w:rsid w:val="000E1E3B"/>
    <w:rsid w:val="00105D57"/>
    <w:rsid w:val="00157E58"/>
    <w:rsid w:val="00243428"/>
    <w:rsid w:val="002B68D1"/>
    <w:rsid w:val="00325924"/>
    <w:rsid w:val="003676D5"/>
    <w:rsid w:val="003E24EC"/>
    <w:rsid w:val="00426CD7"/>
    <w:rsid w:val="00451585"/>
    <w:rsid w:val="005171A8"/>
    <w:rsid w:val="005D627F"/>
    <w:rsid w:val="005F597B"/>
    <w:rsid w:val="00641969"/>
    <w:rsid w:val="0064697E"/>
    <w:rsid w:val="00672A2F"/>
    <w:rsid w:val="0075028A"/>
    <w:rsid w:val="00764CDC"/>
    <w:rsid w:val="007C6A56"/>
    <w:rsid w:val="00801249"/>
    <w:rsid w:val="008A6CFB"/>
    <w:rsid w:val="00953071"/>
    <w:rsid w:val="0098182E"/>
    <w:rsid w:val="009F4C8D"/>
    <w:rsid w:val="00A35F7E"/>
    <w:rsid w:val="00A5224B"/>
    <w:rsid w:val="00A5279C"/>
    <w:rsid w:val="00AC530F"/>
    <w:rsid w:val="00AD3F59"/>
    <w:rsid w:val="00B24FA3"/>
    <w:rsid w:val="00B641F3"/>
    <w:rsid w:val="00BC071F"/>
    <w:rsid w:val="00C329E1"/>
    <w:rsid w:val="00CB577A"/>
    <w:rsid w:val="00D27CE6"/>
    <w:rsid w:val="00E12944"/>
    <w:rsid w:val="00F10D68"/>
    <w:rsid w:val="00F22673"/>
    <w:rsid w:val="00F40CCD"/>
    <w:rsid w:val="00F90180"/>
    <w:rsid w:val="00FD6F1B"/>
    <w:rsid w:val="00FD79CD"/>
    <w:rsid w:val="00FE7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1997</Words>
  <Characters>11388</Characters>
  <Application>Microsoft Office Word</Application>
  <DocSecurity>0</DocSecurity>
  <Lines>94</Lines>
  <Paragraphs>26</Paragraphs>
  <ScaleCrop>false</ScaleCrop>
  <Company/>
  <LinksUpToDate>false</LinksUpToDate>
  <CharactersWithSpaces>13359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2015-07-02T23:01:00Z</dcterms:created>
  <dcterms:modified xsi:type="dcterms:W3CDTF">2015-07-02T23:01:00Z</dcterms:modified>
</cp:coreProperties>
</file>